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B969E8" w14:textId="77777777" w:rsidR="00EC6ED5" w:rsidRDefault="00EC6ED5" w:rsidP="0075086A">
      <w:pPr>
        <w:pStyle w:val="NoSpacing"/>
        <w:jc w:val="center"/>
        <w:rPr>
          <w:rFonts w:ascii="Arial" w:hAnsi="Arial" w:cs="Arial"/>
          <w:b/>
          <w:sz w:val="28"/>
          <w:szCs w:val="28"/>
          <w:u w:val="single"/>
        </w:rPr>
      </w:pPr>
    </w:p>
    <w:p w14:paraId="749113D6" w14:textId="5658B9B8" w:rsidR="0075086A" w:rsidRPr="00D15523" w:rsidRDefault="0075086A" w:rsidP="00D15523">
      <w:pPr>
        <w:pStyle w:val="NoSpacing"/>
        <w:jc w:val="both"/>
        <w:rPr>
          <w:rFonts w:ascii="Arial" w:hAnsi="Arial" w:cs="Arial"/>
          <w:b/>
          <w:color w:val="1F3864" w:themeColor="accent1" w:themeShade="80"/>
          <w:sz w:val="28"/>
          <w:szCs w:val="28"/>
        </w:rPr>
      </w:pPr>
      <w:r w:rsidRPr="00D15523">
        <w:rPr>
          <w:rFonts w:ascii="Arial" w:hAnsi="Arial" w:cs="Arial"/>
          <w:b/>
          <w:color w:val="1F3864" w:themeColor="accent1" w:themeShade="80"/>
          <w:sz w:val="28"/>
          <w:szCs w:val="28"/>
        </w:rPr>
        <w:t xml:space="preserve">Humanitarian Access Strategy for </w:t>
      </w:r>
      <w:r w:rsidR="008A131E" w:rsidRPr="00D15523">
        <w:rPr>
          <w:rFonts w:ascii="Arial" w:hAnsi="Arial" w:cs="Arial"/>
          <w:b/>
          <w:color w:val="1F3864" w:themeColor="accent1" w:themeShade="80"/>
          <w:sz w:val="28"/>
          <w:szCs w:val="28"/>
        </w:rPr>
        <w:t>COVID-19</w:t>
      </w:r>
      <w:r w:rsidRPr="00D15523">
        <w:rPr>
          <w:rFonts w:ascii="Arial" w:hAnsi="Arial" w:cs="Arial"/>
          <w:b/>
          <w:color w:val="1F3864" w:themeColor="accent1" w:themeShade="80"/>
          <w:sz w:val="28"/>
          <w:szCs w:val="28"/>
        </w:rPr>
        <w:t xml:space="preserve"> Response</w:t>
      </w:r>
    </w:p>
    <w:p w14:paraId="75B253F0" w14:textId="229930DD" w:rsidR="0075086A" w:rsidRPr="00D15523" w:rsidRDefault="0075086A" w:rsidP="00D15523">
      <w:pPr>
        <w:pStyle w:val="NoSpacing"/>
        <w:jc w:val="both"/>
        <w:rPr>
          <w:rFonts w:ascii="Arial" w:hAnsi="Arial" w:cs="Arial"/>
          <w:color w:val="1F3864" w:themeColor="accent1" w:themeShade="80"/>
          <w:sz w:val="28"/>
          <w:szCs w:val="28"/>
        </w:rPr>
      </w:pPr>
      <w:r w:rsidRPr="00D15523">
        <w:rPr>
          <w:rFonts w:ascii="Arial" w:hAnsi="Arial" w:cs="Arial"/>
          <w:color w:val="1F3864" w:themeColor="accent1" w:themeShade="80"/>
          <w:sz w:val="28"/>
          <w:szCs w:val="28"/>
        </w:rPr>
        <w:t>Afghanistan</w:t>
      </w:r>
      <w:r w:rsidR="00D15523" w:rsidRPr="00D15523">
        <w:rPr>
          <w:rFonts w:ascii="Arial" w:hAnsi="Arial" w:cs="Arial"/>
          <w:color w:val="1F3864" w:themeColor="accent1" w:themeShade="80"/>
          <w:sz w:val="28"/>
          <w:szCs w:val="28"/>
        </w:rPr>
        <w:t xml:space="preserve">, 23 </w:t>
      </w:r>
      <w:r w:rsidR="008A131E" w:rsidRPr="00D15523">
        <w:rPr>
          <w:rFonts w:ascii="Arial" w:hAnsi="Arial" w:cs="Arial"/>
          <w:color w:val="1F3864" w:themeColor="accent1" w:themeShade="80"/>
          <w:sz w:val="28"/>
          <w:szCs w:val="28"/>
        </w:rPr>
        <w:t>March</w:t>
      </w:r>
      <w:r w:rsidR="00D15523" w:rsidRPr="00D15523">
        <w:rPr>
          <w:rFonts w:ascii="Arial" w:hAnsi="Arial" w:cs="Arial"/>
          <w:color w:val="1F3864" w:themeColor="accent1" w:themeShade="80"/>
          <w:sz w:val="28"/>
          <w:szCs w:val="28"/>
        </w:rPr>
        <w:t xml:space="preserve"> </w:t>
      </w:r>
      <w:r w:rsidRPr="00D15523">
        <w:rPr>
          <w:rFonts w:ascii="Arial" w:hAnsi="Arial" w:cs="Arial"/>
          <w:color w:val="1F3864" w:themeColor="accent1" w:themeShade="80"/>
          <w:sz w:val="28"/>
          <w:szCs w:val="28"/>
        </w:rPr>
        <w:t>20</w:t>
      </w:r>
      <w:r w:rsidR="008A131E" w:rsidRPr="00D15523">
        <w:rPr>
          <w:rFonts w:ascii="Arial" w:hAnsi="Arial" w:cs="Arial"/>
          <w:color w:val="1F3864" w:themeColor="accent1" w:themeShade="80"/>
          <w:sz w:val="28"/>
          <w:szCs w:val="28"/>
        </w:rPr>
        <w:t>20</w:t>
      </w:r>
    </w:p>
    <w:p w14:paraId="554B1D31" w14:textId="77777777" w:rsidR="0075086A" w:rsidRPr="00D15523" w:rsidRDefault="0075086A" w:rsidP="00D15523">
      <w:pPr>
        <w:pStyle w:val="NoSpacing"/>
        <w:jc w:val="both"/>
        <w:rPr>
          <w:rFonts w:ascii="Arial" w:hAnsi="Arial" w:cs="Arial"/>
          <w:b/>
          <w:color w:val="1F3864" w:themeColor="accent1" w:themeShade="80"/>
          <w:sz w:val="24"/>
          <w:szCs w:val="24"/>
          <w:shd w:val="clear" w:color="auto" w:fill="FFFFFF"/>
        </w:rPr>
      </w:pPr>
    </w:p>
    <w:p w14:paraId="3DABB625" w14:textId="77777777" w:rsidR="0075086A" w:rsidRPr="00B30C9D" w:rsidRDefault="0075086A" w:rsidP="0075086A">
      <w:pPr>
        <w:pStyle w:val="NoSpacing"/>
        <w:rPr>
          <w:rFonts w:ascii="Arial" w:hAnsi="Arial" w:cs="Arial"/>
          <w:sz w:val="24"/>
          <w:szCs w:val="24"/>
          <w:shd w:val="clear" w:color="auto" w:fill="FFFFFF"/>
        </w:rPr>
      </w:pPr>
    </w:p>
    <w:p w14:paraId="7F777F02" w14:textId="48A012E5" w:rsidR="0075086A" w:rsidRPr="00D15523" w:rsidRDefault="00075FC9" w:rsidP="008C1021">
      <w:pPr>
        <w:pStyle w:val="NoSpacing"/>
        <w:jc w:val="both"/>
        <w:rPr>
          <w:rFonts w:ascii="Arial" w:hAnsi="Arial" w:cs="Arial"/>
          <w:b/>
          <w:i/>
          <w:color w:val="1F3864" w:themeColor="accent1" w:themeShade="80"/>
          <w:sz w:val="24"/>
          <w:szCs w:val="24"/>
          <w:shd w:val="clear" w:color="auto" w:fill="FFFFFF"/>
        </w:rPr>
      </w:pPr>
      <w:r w:rsidRPr="00D15523">
        <w:rPr>
          <w:rFonts w:ascii="Arial" w:hAnsi="Arial" w:cs="Arial"/>
          <w:b/>
          <w:i/>
          <w:color w:val="1F3864" w:themeColor="accent1" w:themeShade="80"/>
          <w:sz w:val="24"/>
          <w:szCs w:val="24"/>
          <w:shd w:val="clear" w:color="auto" w:fill="FFFFFF"/>
        </w:rPr>
        <w:t>Purpose and rationale</w:t>
      </w:r>
    </w:p>
    <w:p w14:paraId="78CBB9AF" w14:textId="3A963FFB" w:rsidR="00D15523" w:rsidRDefault="0075086A" w:rsidP="008C1021">
      <w:pPr>
        <w:pStyle w:val="NoSpacing"/>
        <w:jc w:val="both"/>
        <w:rPr>
          <w:rFonts w:ascii="Arial" w:hAnsi="Arial" w:cs="Arial"/>
          <w:sz w:val="24"/>
          <w:szCs w:val="24"/>
          <w:shd w:val="clear" w:color="auto" w:fill="FFFFFF"/>
        </w:rPr>
      </w:pPr>
      <w:r w:rsidRPr="00B30C9D">
        <w:rPr>
          <w:rFonts w:ascii="Arial" w:hAnsi="Arial" w:cs="Arial"/>
          <w:sz w:val="24"/>
          <w:szCs w:val="24"/>
          <w:shd w:val="clear" w:color="auto" w:fill="FFFFFF"/>
        </w:rPr>
        <w:t>The purpose of this Humanitar</w:t>
      </w:r>
      <w:r w:rsidR="008A131E">
        <w:rPr>
          <w:rFonts w:ascii="Arial" w:hAnsi="Arial" w:cs="Arial"/>
          <w:sz w:val="24"/>
          <w:szCs w:val="24"/>
          <w:shd w:val="clear" w:color="auto" w:fill="FFFFFF"/>
        </w:rPr>
        <w:t>ian Access Strategy for the 2020</w:t>
      </w:r>
      <w:r w:rsidRPr="00B30C9D">
        <w:rPr>
          <w:rFonts w:ascii="Arial" w:hAnsi="Arial" w:cs="Arial"/>
          <w:sz w:val="24"/>
          <w:szCs w:val="24"/>
          <w:shd w:val="clear" w:color="auto" w:fill="FFFFFF"/>
        </w:rPr>
        <w:t xml:space="preserve"> Afghanistan </w:t>
      </w:r>
      <w:r w:rsidR="008A131E">
        <w:rPr>
          <w:rFonts w:ascii="Arial" w:hAnsi="Arial" w:cs="Arial"/>
          <w:sz w:val="24"/>
          <w:szCs w:val="24"/>
          <w:shd w:val="clear" w:color="auto" w:fill="FFFFFF"/>
        </w:rPr>
        <w:t>COVID-19</w:t>
      </w:r>
      <w:r w:rsidRPr="00B30C9D">
        <w:rPr>
          <w:rFonts w:ascii="Arial" w:hAnsi="Arial" w:cs="Arial"/>
          <w:sz w:val="24"/>
          <w:szCs w:val="24"/>
          <w:shd w:val="clear" w:color="auto" w:fill="FFFFFF"/>
        </w:rPr>
        <w:t xml:space="preserve"> response is to assist humanitarian partners in achieving the additional activities and requirements stemming from </w:t>
      </w:r>
      <w:r w:rsidR="00B57FF8">
        <w:rPr>
          <w:rFonts w:ascii="Arial" w:hAnsi="Arial" w:cs="Arial"/>
          <w:sz w:val="24"/>
          <w:szCs w:val="24"/>
          <w:shd w:val="clear" w:color="auto" w:fill="FFFFFF"/>
        </w:rPr>
        <w:t>the spread of the COVID-19 virus</w:t>
      </w:r>
      <w:r w:rsidR="00D15523">
        <w:rPr>
          <w:rFonts w:ascii="Arial" w:hAnsi="Arial" w:cs="Arial"/>
          <w:sz w:val="24"/>
          <w:szCs w:val="24"/>
          <w:shd w:val="clear" w:color="auto" w:fill="FFFFFF"/>
        </w:rPr>
        <w:t>, with a particular focus</w:t>
      </w:r>
      <w:r w:rsidR="004A488A">
        <w:rPr>
          <w:rFonts w:ascii="Arial" w:hAnsi="Arial" w:cs="Arial"/>
          <w:sz w:val="24"/>
          <w:szCs w:val="24"/>
          <w:shd w:val="clear" w:color="auto" w:fill="FFFFFF"/>
        </w:rPr>
        <w:t xml:space="preserve"> on access related impediments to the response. </w:t>
      </w:r>
    </w:p>
    <w:p w14:paraId="1CBAE3C8" w14:textId="77777777" w:rsidR="00A604FF" w:rsidRDefault="00A604FF" w:rsidP="008C1021">
      <w:pPr>
        <w:pStyle w:val="NoSpacing"/>
        <w:jc w:val="both"/>
        <w:rPr>
          <w:rFonts w:ascii="Arial" w:hAnsi="Arial" w:cs="Arial"/>
          <w:sz w:val="24"/>
          <w:szCs w:val="24"/>
          <w:shd w:val="clear" w:color="auto" w:fill="FFFFFF"/>
        </w:rPr>
      </w:pPr>
    </w:p>
    <w:p w14:paraId="3AFE6AD6" w14:textId="4D5572AD" w:rsidR="00861A7B" w:rsidRDefault="00861A7B" w:rsidP="008C1021">
      <w:pPr>
        <w:pStyle w:val="NoSpacing"/>
        <w:jc w:val="both"/>
        <w:rPr>
          <w:rFonts w:ascii="Arial" w:hAnsi="Arial" w:cs="Arial"/>
          <w:sz w:val="24"/>
          <w:szCs w:val="24"/>
          <w:shd w:val="clear" w:color="auto" w:fill="FFFFFF"/>
        </w:rPr>
      </w:pPr>
    </w:p>
    <w:p w14:paraId="4489154C" w14:textId="74936FDF" w:rsidR="00861A7B" w:rsidRPr="00D15523" w:rsidRDefault="00861A7B" w:rsidP="008C1021">
      <w:pPr>
        <w:pStyle w:val="NoSpacing"/>
        <w:jc w:val="both"/>
        <w:rPr>
          <w:rFonts w:ascii="Arial" w:hAnsi="Arial" w:cs="Arial"/>
          <w:b/>
          <w:i/>
          <w:color w:val="1F3864" w:themeColor="accent1" w:themeShade="80"/>
          <w:sz w:val="24"/>
          <w:szCs w:val="24"/>
          <w:shd w:val="clear" w:color="auto" w:fill="FFFFFF"/>
        </w:rPr>
      </w:pPr>
      <w:r w:rsidRPr="00D15523">
        <w:rPr>
          <w:rFonts w:ascii="Arial" w:hAnsi="Arial" w:cs="Arial"/>
          <w:b/>
          <w:i/>
          <w:color w:val="1F3864" w:themeColor="accent1" w:themeShade="80"/>
          <w:sz w:val="24"/>
          <w:szCs w:val="24"/>
          <w:shd w:val="clear" w:color="auto" w:fill="FFFFFF"/>
        </w:rPr>
        <w:t>Contextual Analysis</w:t>
      </w:r>
    </w:p>
    <w:p w14:paraId="66B0DF21" w14:textId="77777777" w:rsidR="00D15523" w:rsidRDefault="00D15523" w:rsidP="00D15523">
      <w:pPr>
        <w:pStyle w:val="NoSpacing"/>
        <w:jc w:val="both"/>
        <w:rPr>
          <w:rFonts w:ascii="Arial" w:hAnsi="Arial" w:cs="Arial"/>
          <w:sz w:val="24"/>
          <w:szCs w:val="24"/>
          <w:shd w:val="clear" w:color="auto" w:fill="FFFFFF"/>
        </w:rPr>
      </w:pPr>
      <w:r>
        <w:rPr>
          <w:rFonts w:ascii="Arial" w:hAnsi="Arial" w:cs="Arial"/>
          <w:sz w:val="24"/>
          <w:szCs w:val="24"/>
          <w:shd w:val="clear" w:color="auto" w:fill="FFFFFF"/>
        </w:rPr>
        <w:t>The outbreak</w:t>
      </w:r>
      <w:r w:rsidR="00861A7B">
        <w:rPr>
          <w:rFonts w:ascii="Arial" w:hAnsi="Arial" w:cs="Arial"/>
          <w:sz w:val="24"/>
          <w:szCs w:val="24"/>
          <w:shd w:val="clear" w:color="auto" w:fill="FFFFFF"/>
        </w:rPr>
        <w:t xml:space="preserve"> of COVI</w:t>
      </w:r>
      <w:r>
        <w:rPr>
          <w:rFonts w:ascii="Arial" w:hAnsi="Arial" w:cs="Arial"/>
          <w:sz w:val="24"/>
          <w:szCs w:val="24"/>
          <w:shd w:val="clear" w:color="auto" w:fill="FFFFFF"/>
        </w:rPr>
        <w:t xml:space="preserve">D-19 is likely to significantly affect Afghanistan due to its weak health system and limited capacity to deal with major disease outbreaks. </w:t>
      </w:r>
      <w:r w:rsidRPr="00D15523">
        <w:rPr>
          <w:rFonts w:ascii="Arial" w:hAnsi="Arial" w:cs="Arial"/>
          <w:sz w:val="24"/>
          <w:szCs w:val="24"/>
          <w:shd w:val="clear" w:color="auto" w:fill="FFFFFF"/>
        </w:rPr>
        <w:t>Afghanistan’s close proximity to the Islamic Republic of Iran – a global hotspot for the virus – puts the country at heightened risk, with tens of thousands of people and commercial movements across the border from Iran each day. High internal displacement, low coverage of vaccination required for stronger immune systems and augmented ability to fight viral and bacterial infections), in combination with weak health, water and sanitation infrastructu</w:t>
      </w:r>
      <w:r>
        <w:rPr>
          <w:rFonts w:ascii="Arial" w:hAnsi="Arial" w:cs="Arial"/>
          <w:sz w:val="24"/>
          <w:szCs w:val="24"/>
          <w:shd w:val="clear" w:color="auto" w:fill="FFFFFF"/>
        </w:rPr>
        <w:t>re, only worsen the situation</w:t>
      </w:r>
      <w:r w:rsidR="00861A7B">
        <w:rPr>
          <w:rFonts w:ascii="Arial" w:hAnsi="Arial" w:cs="Arial"/>
          <w:sz w:val="24"/>
          <w:szCs w:val="24"/>
          <w:shd w:val="clear" w:color="auto" w:fill="FFFFFF"/>
        </w:rPr>
        <w:t>.</w:t>
      </w:r>
      <w:r w:rsidR="00861A7B" w:rsidRPr="00B30C9D">
        <w:rPr>
          <w:rFonts w:ascii="Arial" w:hAnsi="Arial" w:cs="Arial"/>
          <w:sz w:val="24"/>
          <w:szCs w:val="24"/>
          <w:shd w:val="clear" w:color="auto" w:fill="FFFFFF"/>
        </w:rPr>
        <w:t xml:space="preserve"> </w:t>
      </w:r>
    </w:p>
    <w:p w14:paraId="2EFEE1E2" w14:textId="77777777" w:rsidR="00D15523" w:rsidRDefault="00D15523" w:rsidP="00D15523">
      <w:pPr>
        <w:pStyle w:val="NoSpacing"/>
        <w:jc w:val="both"/>
        <w:rPr>
          <w:rFonts w:ascii="Arial" w:hAnsi="Arial" w:cs="Arial"/>
          <w:sz w:val="24"/>
          <w:szCs w:val="24"/>
          <w:shd w:val="clear" w:color="auto" w:fill="FFFFFF"/>
        </w:rPr>
      </w:pPr>
    </w:p>
    <w:p w14:paraId="0E886BF7" w14:textId="3D3CEB0B" w:rsidR="00D15523" w:rsidRDefault="00D15523" w:rsidP="00D15523">
      <w:pPr>
        <w:pStyle w:val="NoSpacing"/>
        <w:jc w:val="both"/>
        <w:rPr>
          <w:rFonts w:ascii="Arial" w:hAnsi="Arial" w:cs="Arial"/>
          <w:sz w:val="24"/>
          <w:szCs w:val="24"/>
          <w:shd w:val="clear" w:color="auto" w:fill="FFFFFF"/>
        </w:rPr>
      </w:pPr>
      <w:r w:rsidRPr="00D15523">
        <w:rPr>
          <w:rFonts w:ascii="Arial" w:hAnsi="Arial" w:cs="Arial"/>
          <w:sz w:val="24"/>
          <w:szCs w:val="24"/>
          <w:shd w:val="clear" w:color="auto" w:fill="FFFFFF"/>
        </w:rPr>
        <w:t>As of 2</w:t>
      </w:r>
      <w:r w:rsidR="003323AC">
        <w:rPr>
          <w:rFonts w:ascii="Arial" w:hAnsi="Arial" w:cs="Arial"/>
          <w:sz w:val="24"/>
          <w:szCs w:val="24"/>
          <w:shd w:val="clear" w:color="auto" w:fill="FFFFFF"/>
        </w:rPr>
        <w:t>5</w:t>
      </w:r>
      <w:r w:rsidRPr="00D15523">
        <w:rPr>
          <w:rFonts w:ascii="Arial" w:hAnsi="Arial" w:cs="Arial"/>
          <w:sz w:val="24"/>
          <w:szCs w:val="24"/>
          <w:shd w:val="clear" w:color="auto" w:fill="FFFFFF"/>
        </w:rPr>
        <w:t xml:space="preserve"> March, there were </w:t>
      </w:r>
      <w:r w:rsidR="003323AC">
        <w:rPr>
          <w:rFonts w:ascii="Arial" w:hAnsi="Arial" w:cs="Arial"/>
          <w:sz w:val="24"/>
          <w:szCs w:val="24"/>
          <w:shd w:val="clear" w:color="auto" w:fill="FFFFFF"/>
        </w:rPr>
        <w:t>74</w:t>
      </w:r>
      <w:r w:rsidR="003323AC" w:rsidRPr="00D15523">
        <w:rPr>
          <w:rFonts w:ascii="Arial" w:hAnsi="Arial" w:cs="Arial"/>
          <w:sz w:val="24"/>
          <w:szCs w:val="24"/>
          <w:shd w:val="clear" w:color="auto" w:fill="FFFFFF"/>
        </w:rPr>
        <w:t xml:space="preserve"> </w:t>
      </w:r>
      <w:r w:rsidRPr="00D15523">
        <w:rPr>
          <w:rFonts w:ascii="Arial" w:hAnsi="Arial" w:cs="Arial"/>
          <w:sz w:val="24"/>
          <w:szCs w:val="24"/>
          <w:shd w:val="clear" w:color="auto" w:fill="FFFFFF"/>
        </w:rPr>
        <w:t>confirmed COVID-19 cases in Afghanistan across 12 provinces, including Kabul</w:t>
      </w:r>
      <w:r w:rsidR="009C6F4A">
        <w:rPr>
          <w:rFonts w:ascii="Arial" w:hAnsi="Arial" w:cs="Arial"/>
          <w:sz w:val="24"/>
          <w:szCs w:val="24"/>
          <w:shd w:val="clear" w:color="auto" w:fill="FFFFFF"/>
        </w:rPr>
        <w:t>, with a high</w:t>
      </w:r>
      <w:r w:rsidR="003323AC">
        <w:rPr>
          <w:rFonts w:ascii="Arial" w:hAnsi="Arial" w:cs="Arial"/>
          <w:sz w:val="24"/>
          <w:szCs w:val="24"/>
          <w:shd w:val="clear" w:color="auto" w:fill="FFFFFF"/>
        </w:rPr>
        <w:t xml:space="preserve"> likelihood </w:t>
      </w:r>
      <w:r w:rsidR="009C6F4A">
        <w:rPr>
          <w:rFonts w:ascii="Arial" w:hAnsi="Arial" w:cs="Arial"/>
          <w:sz w:val="24"/>
          <w:szCs w:val="24"/>
          <w:shd w:val="clear" w:color="auto" w:fill="FFFFFF"/>
        </w:rPr>
        <w:t>of</w:t>
      </w:r>
      <w:r w:rsidR="003323AC">
        <w:rPr>
          <w:rFonts w:ascii="Arial" w:hAnsi="Arial" w:cs="Arial"/>
          <w:sz w:val="24"/>
          <w:szCs w:val="24"/>
          <w:shd w:val="clear" w:color="auto" w:fill="FFFFFF"/>
        </w:rPr>
        <w:t xml:space="preserve"> many more </w:t>
      </w:r>
      <w:r w:rsidR="009C6F4A">
        <w:rPr>
          <w:rFonts w:ascii="Arial" w:hAnsi="Arial" w:cs="Arial"/>
          <w:sz w:val="24"/>
          <w:szCs w:val="24"/>
          <w:shd w:val="clear" w:color="auto" w:fill="FFFFFF"/>
        </w:rPr>
        <w:t xml:space="preserve">unconfirmed </w:t>
      </w:r>
      <w:r w:rsidR="003323AC">
        <w:rPr>
          <w:rFonts w:ascii="Arial" w:hAnsi="Arial" w:cs="Arial"/>
          <w:sz w:val="24"/>
          <w:szCs w:val="24"/>
          <w:shd w:val="clear" w:color="auto" w:fill="FFFFFF"/>
        </w:rPr>
        <w:t xml:space="preserve">cases due to </w:t>
      </w:r>
      <w:r w:rsidR="009C6F4A">
        <w:rPr>
          <w:rFonts w:ascii="Arial" w:hAnsi="Arial" w:cs="Arial"/>
          <w:sz w:val="24"/>
          <w:szCs w:val="24"/>
          <w:shd w:val="clear" w:color="auto" w:fill="FFFFFF"/>
        </w:rPr>
        <w:t xml:space="preserve">a </w:t>
      </w:r>
      <w:r w:rsidR="003323AC">
        <w:rPr>
          <w:rFonts w:ascii="Arial" w:hAnsi="Arial" w:cs="Arial"/>
          <w:sz w:val="24"/>
          <w:szCs w:val="24"/>
          <w:shd w:val="clear" w:color="auto" w:fill="FFFFFF"/>
        </w:rPr>
        <w:t xml:space="preserve">limited </w:t>
      </w:r>
      <w:r w:rsidR="009C6F4A">
        <w:rPr>
          <w:rFonts w:ascii="Arial" w:hAnsi="Arial" w:cs="Arial"/>
          <w:sz w:val="24"/>
          <w:szCs w:val="24"/>
          <w:shd w:val="clear" w:color="auto" w:fill="FFFFFF"/>
        </w:rPr>
        <w:t xml:space="preserve">amount of </w:t>
      </w:r>
      <w:r w:rsidR="003323AC">
        <w:rPr>
          <w:rFonts w:ascii="Arial" w:hAnsi="Arial" w:cs="Arial"/>
          <w:sz w:val="24"/>
          <w:szCs w:val="24"/>
          <w:shd w:val="clear" w:color="auto" w:fill="FFFFFF"/>
        </w:rPr>
        <w:t>testing kits and laboratories</w:t>
      </w:r>
      <w:r w:rsidRPr="00D15523">
        <w:rPr>
          <w:rFonts w:ascii="Arial" w:hAnsi="Arial" w:cs="Arial"/>
          <w:sz w:val="24"/>
          <w:szCs w:val="24"/>
          <w:shd w:val="clear" w:color="auto" w:fill="FFFFFF"/>
        </w:rPr>
        <w:t xml:space="preserve">. The first death from COVID-19 was confirmed on 22 March in Balkh Province involving a </w:t>
      </w:r>
      <w:r w:rsidR="003323AC">
        <w:rPr>
          <w:rFonts w:ascii="Arial" w:hAnsi="Arial" w:cs="Arial"/>
          <w:sz w:val="24"/>
          <w:szCs w:val="24"/>
          <w:shd w:val="clear" w:color="auto" w:fill="FFFFFF"/>
        </w:rPr>
        <w:t xml:space="preserve">40-year </w:t>
      </w:r>
      <w:r w:rsidRPr="00D15523">
        <w:rPr>
          <w:rFonts w:ascii="Arial" w:hAnsi="Arial" w:cs="Arial"/>
          <w:sz w:val="24"/>
          <w:szCs w:val="24"/>
          <w:shd w:val="clear" w:color="auto" w:fill="FFFFFF"/>
        </w:rPr>
        <w:t>man with no travel history outside the country</w:t>
      </w:r>
      <w:r w:rsidR="009C6F4A">
        <w:rPr>
          <w:rFonts w:ascii="Arial" w:hAnsi="Arial" w:cs="Arial"/>
          <w:sz w:val="24"/>
          <w:szCs w:val="24"/>
          <w:shd w:val="clear" w:color="auto" w:fill="FFFFFF"/>
        </w:rPr>
        <w:t>, which</w:t>
      </w:r>
      <w:r w:rsidR="003323AC">
        <w:rPr>
          <w:rFonts w:ascii="Arial" w:hAnsi="Arial" w:cs="Arial"/>
          <w:sz w:val="24"/>
          <w:szCs w:val="24"/>
          <w:shd w:val="clear" w:color="auto" w:fill="FFFFFF"/>
        </w:rPr>
        <w:t xml:space="preserve"> signals community level spread. </w:t>
      </w:r>
    </w:p>
    <w:p w14:paraId="677DAD19" w14:textId="5B66876D" w:rsidR="004B43E9" w:rsidRDefault="004B43E9" w:rsidP="00D15523">
      <w:pPr>
        <w:pStyle w:val="NoSpacing"/>
        <w:jc w:val="both"/>
        <w:rPr>
          <w:rFonts w:ascii="Arial" w:hAnsi="Arial" w:cs="Arial"/>
          <w:sz w:val="24"/>
          <w:szCs w:val="24"/>
          <w:shd w:val="clear" w:color="auto" w:fill="FFFFFF"/>
        </w:rPr>
      </w:pPr>
    </w:p>
    <w:p w14:paraId="09319EDF" w14:textId="2C9E2538" w:rsidR="00D15523" w:rsidRDefault="004B43E9" w:rsidP="00A604FF">
      <w:pPr>
        <w:pStyle w:val="NoSpacing"/>
        <w:jc w:val="both"/>
        <w:rPr>
          <w:rFonts w:ascii="Arial" w:hAnsi="Arial" w:cs="Arial"/>
          <w:sz w:val="24"/>
          <w:szCs w:val="24"/>
          <w:shd w:val="clear" w:color="auto" w:fill="FFFFFF"/>
        </w:rPr>
      </w:pPr>
      <w:r w:rsidRPr="004B43E9">
        <w:rPr>
          <w:rFonts w:ascii="Arial" w:hAnsi="Arial" w:cs="Arial"/>
          <w:sz w:val="24"/>
          <w:szCs w:val="24"/>
          <w:shd w:val="clear" w:color="auto" w:fill="FFFFFF"/>
        </w:rPr>
        <w:t xml:space="preserve">Given the prevalence of COVID-19 in Iran, prevention and preparedness activities in Afghanistan will initially focus on provinces and districts that are considered to be at highest risk due to the volume of cross-border movement. </w:t>
      </w:r>
      <w:r>
        <w:rPr>
          <w:rFonts w:ascii="Arial" w:hAnsi="Arial" w:cs="Arial"/>
          <w:sz w:val="24"/>
          <w:szCs w:val="24"/>
          <w:shd w:val="clear" w:color="auto" w:fill="FFFFFF"/>
        </w:rPr>
        <w:t>This</w:t>
      </w:r>
      <w:r w:rsidRPr="004B43E9">
        <w:rPr>
          <w:rFonts w:ascii="Arial" w:hAnsi="Arial" w:cs="Arial"/>
          <w:sz w:val="24"/>
          <w:szCs w:val="24"/>
          <w:shd w:val="clear" w:color="auto" w:fill="FFFFFF"/>
        </w:rPr>
        <w:t xml:space="preserve"> initial three</w:t>
      </w:r>
      <w:r>
        <w:rPr>
          <w:rFonts w:ascii="Arial" w:hAnsi="Arial" w:cs="Arial"/>
          <w:sz w:val="24"/>
          <w:szCs w:val="24"/>
          <w:shd w:val="clear" w:color="auto" w:fill="FFFFFF"/>
        </w:rPr>
        <w:t>-</w:t>
      </w:r>
      <w:r w:rsidRPr="004B43E9">
        <w:rPr>
          <w:rFonts w:ascii="Arial" w:hAnsi="Arial" w:cs="Arial"/>
          <w:sz w:val="24"/>
          <w:szCs w:val="24"/>
          <w:shd w:val="clear" w:color="auto" w:fill="FFFFFF"/>
        </w:rPr>
        <w:t>month plan is primarily focused on the 25 districts that are the primary destinations for returnees from Iran</w:t>
      </w:r>
      <w:r>
        <w:rPr>
          <w:rFonts w:ascii="Arial" w:hAnsi="Arial" w:cs="Arial"/>
          <w:sz w:val="24"/>
          <w:szCs w:val="24"/>
          <w:shd w:val="clear" w:color="auto" w:fill="FFFFFF"/>
        </w:rPr>
        <w:t xml:space="preserve">, with </w:t>
      </w:r>
      <w:proofErr w:type="spellStart"/>
      <w:r w:rsidRPr="004B43E9">
        <w:rPr>
          <w:rFonts w:ascii="Arial" w:hAnsi="Arial" w:cs="Arial"/>
          <w:sz w:val="24"/>
          <w:szCs w:val="24"/>
          <w:shd w:val="clear" w:color="auto" w:fill="FFFFFF"/>
        </w:rPr>
        <w:t>Hirat</w:t>
      </w:r>
      <w:proofErr w:type="spellEnd"/>
      <w:r w:rsidRPr="004B43E9">
        <w:rPr>
          <w:rFonts w:ascii="Arial" w:hAnsi="Arial" w:cs="Arial"/>
          <w:sz w:val="24"/>
          <w:szCs w:val="24"/>
          <w:shd w:val="clear" w:color="auto" w:fill="FFFFFF"/>
        </w:rPr>
        <w:t xml:space="preserve">, </w:t>
      </w:r>
      <w:proofErr w:type="spellStart"/>
      <w:r w:rsidRPr="004B43E9">
        <w:rPr>
          <w:rFonts w:ascii="Arial" w:hAnsi="Arial" w:cs="Arial"/>
          <w:sz w:val="24"/>
          <w:szCs w:val="24"/>
          <w:shd w:val="clear" w:color="auto" w:fill="FFFFFF"/>
        </w:rPr>
        <w:t>Nimroz</w:t>
      </w:r>
      <w:proofErr w:type="spellEnd"/>
      <w:r w:rsidRPr="004B43E9">
        <w:rPr>
          <w:rFonts w:ascii="Arial" w:hAnsi="Arial" w:cs="Arial"/>
          <w:sz w:val="24"/>
          <w:szCs w:val="24"/>
          <w:shd w:val="clear" w:color="auto" w:fill="FFFFFF"/>
        </w:rPr>
        <w:t xml:space="preserve">, Kabul, Balkh, Faryab </w:t>
      </w:r>
      <w:r>
        <w:rPr>
          <w:rFonts w:ascii="Arial" w:hAnsi="Arial" w:cs="Arial"/>
          <w:sz w:val="24"/>
          <w:szCs w:val="24"/>
          <w:shd w:val="clear" w:color="auto" w:fill="FFFFFF"/>
        </w:rPr>
        <w:t>being</w:t>
      </w:r>
      <w:r w:rsidRPr="004B43E9">
        <w:rPr>
          <w:rFonts w:ascii="Arial" w:hAnsi="Arial" w:cs="Arial"/>
          <w:sz w:val="24"/>
          <w:szCs w:val="24"/>
          <w:shd w:val="clear" w:color="auto" w:fill="FFFFFF"/>
        </w:rPr>
        <w:t xml:space="preserve"> at the highest risk due to their greater connectivity</w:t>
      </w:r>
      <w:r w:rsidR="00A604FF">
        <w:rPr>
          <w:rFonts w:ascii="Arial" w:hAnsi="Arial" w:cs="Arial"/>
          <w:sz w:val="24"/>
          <w:szCs w:val="24"/>
          <w:shd w:val="clear" w:color="auto" w:fill="FFFFFF"/>
        </w:rPr>
        <w:t xml:space="preserve"> to outbreak provinces in Iran. </w:t>
      </w:r>
      <w:r w:rsidR="009C6F4A">
        <w:rPr>
          <w:rFonts w:ascii="Arial" w:hAnsi="Arial" w:cs="Arial"/>
          <w:sz w:val="24"/>
          <w:szCs w:val="24"/>
          <w:shd w:val="clear" w:color="auto" w:fill="FFFFFF"/>
        </w:rPr>
        <w:t xml:space="preserve">The Afghan Minister of Health warned that up to 16 million Afghans could get infected, resulting in </w:t>
      </w:r>
      <w:r w:rsidR="00465318">
        <w:rPr>
          <w:rFonts w:ascii="Arial" w:hAnsi="Arial" w:cs="Arial"/>
          <w:sz w:val="24"/>
          <w:szCs w:val="24"/>
          <w:shd w:val="clear" w:color="auto" w:fill="FFFFFF"/>
        </w:rPr>
        <w:t>deaths in the tens of thousands.</w:t>
      </w:r>
      <w:r w:rsidR="009C6F4A">
        <w:rPr>
          <w:rFonts w:ascii="Arial" w:hAnsi="Arial" w:cs="Arial"/>
          <w:sz w:val="24"/>
          <w:szCs w:val="24"/>
          <w:shd w:val="clear" w:color="auto" w:fill="FFFFFF"/>
        </w:rPr>
        <w:t xml:space="preserve">  </w:t>
      </w:r>
    </w:p>
    <w:p w14:paraId="37B4CC1F" w14:textId="77777777" w:rsidR="00A604FF" w:rsidRDefault="00A604FF" w:rsidP="004B43E9">
      <w:pPr>
        <w:pStyle w:val="NoSpacing"/>
        <w:rPr>
          <w:rFonts w:ascii="Arial" w:hAnsi="Arial" w:cs="Arial"/>
          <w:sz w:val="24"/>
          <w:szCs w:val="24"/>
          <w:shd w:val="clear" w:color="auto" w:fill="FFFFFF"/>
        </w:rPr>
      </w:pPr>
    </w:p>
    <w:p w14:paraId="15D3821E" w14:textId="5A325109" w:rsidR="00A604FF" w:rsidRDefault="004B43E9" w:rsidP="00A604FF">
      <w:pPr>
        <w:pStyle w:val="NoSpacing"/>
        <w:jc w:val="both"/>
        <w:rPr>
          <w:rFonts w:ascii="Arial" w:hAnsi="Arial" w:cs="Arial"/>
          <w:sz w:val="24"/>
          <w:szCs w:val="24"/>
          <w:shd w:val="clear" w:color="auto" w:fill="FFFFFF"/>
        </w:rPr>
      </w:pPr>
      <w:r w:rsidRPr="004B43E9">
        <w:rPr>
          <w:rFonts w:ascii="Arial" w:hAnsi="Arial" w:cs="Arial"/>
          <w:sz w:val="24"/>
          <w:szCs w:val="24"/>
          <w:shd w:val="clear" w:color="auto" w:fill="FFFFFF"/>
        </w:rPr>
        <w:t>It is considered almost certain that the virus will spread to other provinces</w:t>
      </w:r>
      <w:r w:rsidR="009C6F4A">
        <w:rPr>
          <w:rFonts w:ascii="Arial" w:hAnsi="Arial" w:cs="Arial"/>
          <w:sz w:val="24"/>
          <w:szCs w:val="24"/>
          <w:shd w:val="clear" w:color="auto" w:fill="FFFFFF"/>
        </w:rPr>
        <w:t xml:space="preserve">, </w:t>
      </w:r>
      <w:r w:rsidR="00F72B5D">
        <w:rPr>
          <w:rFonts w:ascii="Arial" w:hAnsi="Arial" w:cs="Arial"/>
          <w:sz w:val="24"/>
          <w:szCs w:val="24"/>
          <w:shd w:val="clear" w:color="auto" w:fill="FFFFFF"/>
        </w:rPr>
        <w:t>with rapid community transmission favoured by a current lack of awareness about social distancing and crowded living conditions. B</w:t>
      </w:r>
      <w:r w:rsidRPr="004B43E9">
        <w:rPr>
          <w:rFonts w:ascii="Arial" w:hAnsi="Arial" w:cs="Arial"/>
          <w:sz w:val="24"/>
          <w:szCs w:val="24"/>
          <w:shd w:val="clear" w:color="auto" w:fill="FFFFFF"/>
        </w:rPr>
        <w:t xml:space="preserve">eyond </w:t>
      </w:r>
      <w:r w:rsidR="00F72B5D">
        <w:rPr>
          <w:rFonts w:ascii="Arial" w:hAnsi="Arial" w:cs="Arial"/>
          <w:sz w:val="24"/>
          <w:szCs w:val="24"/>
          <w:shd w:val="clear" w:color="auto" w:fill="FFFFFF"/>
        </w:rPr>
        <w:t>areas</w:t>
      </w:r>
      <w:r w:rsidRPr="004B43E9">
        <w:rPr>
          <w:rFonts w:ascii="Arial" w:hAnsi="Arial" w:cs="Arial"/>
          <w:sz w:val="24"/>
          <w:szCs w:val="24"/>
          <w:shd w:val="clear" w:color="auto" w:fill="FFFFFF"/>
        </w:rPr>
        <w:t xml:space="preserve"> already affected</w:t>
      </w:r>
      <w:r w:rsidR="00A604FF">
        <w:rPr>
          <w:rFonts w:ascii="Arial" w:hAnsi="Arial" w:cs="Arial"/>
          <w:sz w:val="24"/>
          <w:szCs w:val="24"/>
          <w:shd w:val="clear" w:color="auto" w:fill="FFFFFF"/>
        </w:rPr>
        <w:t xml:space="preserve">, large IDP settlements and areas with limited access to health and WASH facilities </w:t>
      </w:r>
      <w:r w:rsidR="00F72B5D">
        <w:rPr>
          <w:rFonts w:ascii="Arial" w:hAnsi="Arial" w:cs="Arial"/>
          <w:sz w:val="24"/>
          <w:szCs w:val="24"/>
          <w:shd w:val="clear" w:color="auto" w:fill="FFFFFF"/>
        </w:rPr>
        <w:t xml:space="preserve">are </w:t>
      </w:r>
      <w:r w:rsidR="00A604FF">
        <w:rPr>
          <w:rFonts w:ascii="Arial" w:hAnsi="Arial" w:cs="Arial"/>
          <w:sz w:val="24"/>
          <w:szCs w:val="24"/>
          <w:shd w:val="clear" w:color="auto" w:fill="FFFFFF"/>
        </w:rPr>
        <w:t xml:space="preserve">most at risk. </w:t>
      </w:r>
    </w:p>
    <w:p w14:paraId="06B78E5C" w14:textId="77777777" w:rsidR="00A604FF" w:rsidRDefault="00A604FF" w:rsidP="00A604FF">
      <w:pPr>
        <w:pStyle w:val="NoSpacing"/>
        <w:jc w:val="both"/>
        <w:rPr>
          <w:rFonts w:ascii="Arial" w:hAnsi="Arial" w:cs="Arial"/>
          <w:sz w:val="24"/>
          <w:szCs w:val="24"/>
          <w:shd w:val="clear" w:color="auto" w:fill="FFFFFF"/>
        </w:rPr>
      </w:pPr>
    </w:p>
    <w:p w14:paraId="4F773723" w14:textId="2B8B1CD9" w:rsidR="00A604FF" w:rsidRDefault="00A604FF" w:rsidP="00A604FF">
      <w:pPr>
        <w:pStyle w:val="NoSpacing"/>
        <w:jc w:val="both"/>
        <w:rPr>
          <w:rFonts w:ascii="Arial" w:hAnsi="Arial" w:cs="Arial"/>
          <w:sz w:val="24"/>
          <w:szCs w:val="24"/>
          <w:shd w:val="clear" w:color="auto" w:fill="FFFFFF"/>
        </w:rPr>
      </w:pPr>
    </w:p>
    <w:p w14:paraId="12DE7039" w14:textId="6A79BAE2" w:rsidR="00A604FF" w:rsidRPr="00A604FF" w:rsidRDefault="00A604FF" w:rsidP="00A604FF">
      <w:pPr>
        <w:pStyle w:val="NoSpacing"/>
        <w:jc w:val="both"/>
        <w:rPr>
          <w:rFonts w:ascii="Arial" w:hAnsi="Arial" w:cs="Arial"/>
          <w:b/>
          <w:i/>
          <w:color w:val="1F3864" w:themeColor="accent1" w:themeShade="80"/>
          <w:sz w:val="24"/>
          <w:szCs w:val="24"/>
          <w:shd w:val="clear" w:color="auto" w:fill="FFFFFF"/>
        </w:rPr>
      </w:pPr>
      <w:r w:rsidRPr="00A604FF">
        <w:rPr>
          <w:rFonts w:ascii="Arial" w:hAnsi="Arial" w:cs="Arial"/>
          <w:b/>
          <w:i/>
          <w:color w:val="1F3864" w:themeColor="accent1" w:themeShade="80"/>
          <w:sz w:val="24"/>
          <w:szCs w:val="24"/>
          <w:shd w:val="clear" w:color="auto" w:fill="FFFFFF"/>
        </w:rPr>
        <w:t xml:space="preserve">Access Impediments </w:t>
      </w:r>
    </w:p>
    <w:p w14:paraId="317635B0" w14:textId="77EEACEB" w:rsidR="008C6A92" w:rsidRDefault="002877C2" w:rsidP="00861A7B">
      <w:pPr>
        <w:pStyle w:val="NoSpacing"/>
        <w:jc w:val="both"/>
        <w:rPr>
          <w:rFonts w:ascii="Arial" w:hAnsi="Arial" w:cs="Arial"/>
          <w:sz w:val="24"/>
          <w:szCs w:val="24"/>
          <w:shd w:val="clear" w:color="auto" w:fill="FFFFFF"/>
        </w:rPr>
      </w:pPr>
      <w:r>
        <w:rPr>
          <w:rFonts w:ascii="Arial" w:hAnsi="Arial" w:cs="Arial"/>
          <w:sz w:val="24"/>
          <w:szCs w:val="24"/>
          <w:shd w:val="clear" w:color="auto" w:fill="FFFFFF"/>
        </w:rPr>
        <w:t>Comm</w:t>
      </w:r>
      <w:r w:rsidR="000E4B39">
        <w:rPr>
          <w:rFonts w:ascii="Arial" w:hAnsi="Arial" w:cs="Arial"/>
          <w:sz w:val="24"/>
          <w:szCs w:val="24"/>
          <w:shd w:val="clear" w:color="auto" w:fill="FFFFFF"/>
        </w:rPr>
        <w:t>unity acceptance will be key for a successful COVID-19 response and access to beneficiaries. Acceptance for the COVID-19 response needs to be newly established and can</w:t>
      </w:r>
      <w:r w:rsidR="00E0003D">
        <w:rPr>
          <w:rFonts w:ascii="Arial" w:hAnsi="Arial" w:cs="Arial"/>
          <w:sz w:val="24"/>
          <w:szCs w:val="24"/>
          <w:shd w:val="clear" w:color="auto" w:fill="FFFFFF"/>
        </w:rPr>
        <w:t xml:space="preserve">not be taken for granted, with a lot of community mistrust and misperceptions about this </w:t>
      </w:r>
      <w:r w:rsidR="00BD12E8">
        <w:rPr>
          <w:rFonts w:ascii="Arial" w:hAnsi="Arial" w:cs="Arial"/>
          <w:sz w:val="24"/>
          <w:szCs w:val="24"/>
          <w:shd w:val="clear" w:color="auto" w:fill="FFFFFF"/>
        </w:rPr>
        <w:t>virus</w:t>
      </w:r>
      <w:r w:rsidR="00397AEE">
        <w:rPr>
          <w:rFonts w:ascii="Arial" w:hAnsi="Arial" w:cs="Arial"/>
          <w:sz w:val="24"/>
          <w:szCs w:val="24"/>
          <w:shd w:val="clear" w:color="auto" w:fill="FFFFFF"/>
        </w:rPr>
        <w:t xml:space="preserve"> linked to widespread misinformation on social media and</w:t>
      </w:r>
      <w:r w:rsidR="00F72B5D">
        <w:rPr>
          <w:rFonts w:ascii="Arial" w:hAnsi="Arial" w:cs="Arial"/>
          <w:sz w:val="24"/>
          <w:szCs w:val="24"/>
          <w:shd w:val="clear" w:color="auto" w:fill="FFFFFF"/>
        </w:rPr>
        <w:t xml:space="preserve"> other</w:t>
      </w:r>
      <w:r w:rsidR="00397AEE">
        <w:rPr>
          <w:rFonts w:ascii="Arial" w:hAnsi="Arial" w:cs="Arial"/>
          <w:sz w:val="24"/>
          <w:szCs w:val="24"/>
          <w:shd w:val="clear" w:color="auto" w:fill="FFFFFF"/>
        </w:rPr>
        <w:t xml:space="preserve"> media sources</w:t>
      </w:r>
      <w:r w:rsidR="00E0003D">
        <w:rPr>
          <w:rFonts w:ascii="Arial" w:hAnsi="Arial" w:cs="Arial"/>
          <w:sz w:val="24"/>
          <w:szCs w:val="24"/>
          <w:shd w:val="clear" w:color="auto" w:fill="FFFFFF"/>
        </w:rPr>
        <w:t xml:space="preserve">. </w:t>
      </w:r>
      <w:r w:rsidR="00BD12E8">
        <w:rPr>
          <w:rFonts w:ascii="Arial" w:hAnsi="Arial" w:cs="Arial"/>
          <w:sz w:val="24"/>
          <w:szCs w:val="24"/>
          <w:shd w:val="clear" w:color="auto" w:fill="FFFFFF"/>
        </w:rPr>
        <w:t>I</w:t>
      </w:r>
      <w:r w:rsidR="00D306BA">
        <w:rPr>
          <w:rFonts w:ascii="Arial" w:hAnsi="Arial" w:cs="Arial"/>
          <w:sz w:val="24"/>
          <w:szCs w:val="24"/>
          <w:shd w:val="clear" w:color="auto" w:fill="FFFFFF"/>
        </w:rPr>
        <w:t>n a deeply religious society with</w:t>
      </w:r>
      <w:r w:rsidR="00E0003D">
        <w:rPr>
          <w:rFonts w:ascii="Arial" w:hAnsi="Arial" w:cs="Arial"/>
          <w:sz w:val="24"/>
          <w:szCs w:val="24"/>
          <w:shd w:val="clear" w:color="auto" w:fill="FFFFFF"/>
        </w:rPr>
        <w:t xml:space="preserve"> a high illiteracy rate</w:t>
      </w:r>
      <w:r w:rsidR="00D306BA">
        <w:rPr>
          <w:rFonts w:ascii="Arial" w:hAnsi="Arial" w:cs="Arial"/>
          <w:sz w:val="24"/>
          <w:szCs w:val="24"/>
          <w:shd w:val="clear" w:color="auto" w:fill="FFFFFF"/>
        </w:rPr>
        <w:t xml:space="preserve">, people </w:t>
      </w:r>
      <w:r w:rsidR="00D306BA">
        <w:rPr>
          <w:rFonts w:ascii="Arial" w:hAnsi="Arial" w:cs="Arial"/>
          <w:sz w:val="24"/>
          <w:szCs w:val="24"/>
          <w:shd w:val="clear" w:color="auto" w:fill="FFFFFF"/>
        </w:rPr>
        <w:lastRenderedPageBreak/>
        <w:t>rely on religious leaders for guidance who are not always in line with the official government line</w:t>
      </w:r>
      <w:r w:rsidR="00465318">
        <w:rPr>
          <w:rFonts w:ascii="Arial" w:hAnsi="Arial" w:cs="Arial"/>
          <w:sz w:val="24"/>
          <w:szCs w:val="24"/>
          <w:shd w:val="clear" w:color="auto" w:fill="FFFFFF"/>
        </w:rPr>
        <w:t xml:space="preserve"> or science</w:t>
      </w:r>
      <w:r w:rsidR="00D306BA">
        <w:rPr>
          <w:rFonts w:ascii="Arial" w:hAnsi="Arial" w:cs="Arial"/>
          <w:sz w:val="24"/>
          <w:szCs w:val="24"/>
          <w:shd w:val="clear" w:color="auto" w:fill="FFFFFF"/>
        </w:rPr>
        <w:t xml:space="preserve">, continuing to gather people for prayers and encouraging religious studies against the spread of the virus. </w:t>
      </w:r>
    </w:p>
    <w:p w14:paraId="2FE07D6D" w14:textId="52387F1C" w:rsidR="00EB7B60" w:rsidRDefault="00EB7B60" w:rsidP="00861A7B">
      <w:pPr>
        <w:pStyle w:val="NoSpacing"/>
        <w:jc w:val="both"/>
        <w:rPr>
          <w:rFonts w:ascii="Arial" w:hAnsi="Arial" w:cs="Arial"/>
          <w:sz w:val="24"/>
          <w:szCs w:val="24"/>
          <w:shd w:val="clear" w:color="auto" w:fill="FFFFFF"/>
        </w:rPr>
      </w:pPr>
    </w:p>
    <w:p w14:paraId="5C713E12" w14:textId="6DFA9DD2" w:rsidR="00EB7B60" w:rsidRDefault="00EB7B60" w:rsidP="00861A7B">
      <w:pPr>
        <w:pStyle w:val="NoSpacing"/>
        <w:jc w:val="both"/>
        <w:rPr>
          <w:rFonts w:ascii="Arial" w:hAnsi="Arial" w:cs="Arial"/>
          <w:sz w:val="24"/>
          <w:szCs w:val="24"/>
          <w:shd w:val="clear" w:color="auto" w:fill="FFFFFF"/>
        </w:rPr>
      </w:pPr>
      <w:r>
        <w:rPr>
          <w:rFonts w:ascii="Arial" w:hAnsi="Arial" w:cs="Arial"/>
          <w:sz w:val="24"/>
          <w:szCs w:val="24"/>
          <w:shd w:val="clear" w:color="auto" w:fill="FFFFFF"/>
        </w:rPr>
        <w:t>Despite the US-Taliban Agreement, fighting between government and NSAG-TB continues to impede access, with an additional risk of NSAG-ISK exploiting the current disorder to launch new attacks.</w:t>
      </w:r>
    </w:p>
    <w:p w14:paraId="3A748336" w14:textId="22DA8610" w:rsidR="00BD12E8" w:rsidRDefault="00BD12E8" w:rsidP="00861A7B">
      <w:pPr>
        <w:pStyle w:val="NoSpacing"/>
        <w:jc w:val="both"/>
        <w:rPr>
          <w:rFonts w:ascii="Arial" w:hAnsi="Arial" w:cs="Arial"/>
          <w:sz w:val="24"/>
          <w:szCs w:val="24"/>
          <w:shd w:val="clear" w:color="auto" w:fill="FFFFFF"/>
        </w:rPr>
      </w:pPr>
    </w:p>
    <w:p w14:paraId="03BDD61A" w14:textId="0E06D05B" w:rsidR="00F72B5D" w:rsidRDefault="00BD12E8" w:rsidP="00BD12E8">
      <w:pPr>
        <w:pStyle w:val="NoSpacing"/>
        <w:jc w:val="both"/>
        <w:rPr>
          <w:rFonts w:ascii="Arial" w:hAnsi="Arial" w:cs="Arial"/>
          <w:sz w:val="24"/>
          <w:szCs w:val="24"/>
          <w:shd w:val="clear" w:color="auto" w:fill="FFFFFF"/>
        </w:rPr>
      </w:pPr>
      <w:r>
        <w:rPr>
          <w:rFonts w:ascii="Arial" w:hAnsi="Arial" w:cs="Arial"/>
          <w:sz w:val="24"/>
          <w:szCs w:val="24"/>
          <w:shd w:val="clear" w:color="auto" w:fill="FFFFFF"/>
        </w:rPr>
        <w:t xml:space="preserve">In some areas, local powerbrokers and strongmen are likely to interfere with the COVID-19 response, with the ongoing political </w:t>
      </w:r>
      <w:r w:rsidRPr="008C6A92">
        <w:rPr>
          <w:rFonts w:ascii="Arial" w:hAnsi="Arial" w:cs="Arial"/>
          <w:sz w:val="24"/>
          <w:szCs w:val="24"/>
          <w:shd w:val="clear" w:color="auto" w:fill="FFFFFF"/>
        </w:rPr>
        <w:t xml:space="preserve">uncertainty following the results of the 2019 Presidential election </w:t>
      </w:r>
      <w:r>
        <w:rPr>
          <w:rFonts w:ascii="Arial" w:hAnsi="Arial" w:cs="Arial"/>
          <w:sz w:val="24"/>
          <w:szCs w:val="24"/>
          <w:shd w:val="clear" w:color="auto" w:fill="FFFFFF"/>
        </w:rPr>
        <w:t>further complicating the situation on the ground. General mistrust in the government and its capacity to manage this crisi</w:t>
      </w:r>
      <w:r w:rsidR="004A488A">
        <w:rPr>
          <w:rFonts w:ascii="Arial" w:hAnsi="Arial" w:cs="Arial"/>
          <w:sz w:val="24"/>
          <w:szCs w:val="24"/>
          <w:shd w:val="clear" w:color="auto" w:fill="FFFFFF"/>
        </w:rPr>
        <w:t>s further increases the risks for</w:t>
      </w:r>
      <w:r>
        <w:rPr>
          <w:rFonts w:ascii="Arial" w:hAnsi="Arial" w:cs="Arial"/>
          <w:sz w:val="24"/>
          <w:szCs w:val="24"/>
          <w:shd w:val="clear" w:color="auto" w:fill="FFFFFF"/>
        </w:rPr>
        <w:t xml:space="preserve"> civil unrest.    </w:t>
      </w:r>
    </w:p>
    <w:p w14:paraId="6EF7A58E" w14:textId="20D9FB8D" w:rsidR="00BD12E8" w:rsidRDefault="00BD12E8" w:rsidP="00861A7B">
      <w:pPr>
        <w:pStyle w:val="NoSpacing"/>
        <w:jc w:val="both"/>
        <w:rPr>
          <w:rFonts w:ascii="Arial" w:hAnsi="Arial" w:cs="Arial"/>
          <w:sz w:val="24"/>
          <w:szCs w:val="24"/>
          <w:shd w:val="clear" w:color="auto" w:fill="FFFFFF"/>
        </w:rPr>
      </w:pPr>
    </w:p>
    <w:p w14:paraId="708F5C19" w14:textId="2A05938C" w:rsidR="00BE058A" w:rsidRDefault="00BE058A" w:rsidP="00BD12E8">
      <w:pPr>
        <w:pStyle w:val="NoSpacing"/>
        <w:jc w:val="both"/>
        <w:rPr>
          <w:rFonts w:ascii="Arial" w:hAnsi="Arial" w:cs="Arial"/>
          <w:sz w:val="24"/>
          <w:szCs w:val="24"/>
          <w:shd w:val="clear" w:color="auto" w:fill="FFFFFF"/>
        </w:rPr>
      </w:pPr>
      <w:r>
        <w:rPr>
          <w:rFonts w:ascii="Arial" w:hAnsi="Arial" w:cs="Arial"/>
          <w:sz w:val="24"/>
          <w:szCs w:val="24"/>
          <w:shd w:val="clear" w:color="auto" w:fill="FFFFFF"/>
        </w:rPr>
        <w:t>T</w:t>
      </w:r>
      <w:r w:rsidR="00BD12E8">
        <w:rPr>
          <w:rFonts w:ascii="Arial" w:hAnsi="Arial" w:cs="Arial"/>
          <w:sz w:val="24"/>
          <w:szCs w:val="24"/>
          <w:shd w:val="clear" w:color="auto" w:fill="FFFFFF"/>
        </w:rPr>
        <w:t xml:space="preserve">he spread of COVID-19 </w:t>
      </w:r>
      <w:r>
        <w:rPr>
          <w:rFonts w:ascii="Arial" w:hAnsi="Arial" w:cs="Arial"/>
          <w:sz w:val="24"/>
          <w:szCs w:val="24"/>
          <w:shd w:val="clear" w:color="auto" w:fill="FFFFFF"/>
        </w:rPr>
        <w:t xml:space="preserve">and the planned humanitarian response </w:t>
      </w:r>
      <w:r w:rsidR="00BD12E8">
        <w:rPr>
          <w:rFonts w:ascii="Arial" w:hAnsi="Arial" w:cs="Arial"/>
          <w:sz w:val="24"/>
          <w:szCs w:val="24"/>
          <w:shd w:val="clear" w:color="auto" w:fill="FFFFFF"/>
        </w:rPr>
        <w:t>will also lead to new access concerns</w:t>
      </w:r>
      <w:r w:rsidR="009B3559">
        <w:rPr>
          <w:rFonts w:ascii="Arial" w:hAnsi="Arial" w:cs="Arial"/>
          <w:sz w:val="24"/>
          <w:szCs w:val="24"/>
          <w:shd w:val="clear" w:color="auto" w:fill="FFFFFF"/>
        </w:rPr>
        <w:t>:</w:t>
      </w:r>
      <w:r>
        <w:rPr>
          <w:rFonts w:ascii="Arial" w:hAnsi="Arial" w:cs="Arial"/>
          <w:sz w:val="24"/>
          <w:szCs w:val="24"/>
          <w:shd w:val="clear" w:color="auto" w:fill="FFFFFF"/>
        </w:rPr>
        <w:t xml:space="preserve"> The </w:t>
      </w:r>
      <w:r w:rsidR="00BD12E8">
        <w:rPr>
          <w:rFonts w:ascii="Arial" w:hAnsi="Arial" w:cs="Arial"/>
          <w:sz w:val="24"/>
          <w:szCs w:val="24"/>
          <w:shd w:val="clear" w:color="auto" w:fill="FFFFFF"/>
        </w:rPr>
        <w:t>Afghanistan-Pakistan border</w:t>
      </w:r>
      <w:r>
        <w:rPr>
          <w:rFonts w:ascii="Arial" w:hAnsi="Arial" w:cs="Arial"/>
          <w:sz w:val="24"/>
          <w:szCs w:val="24"/>
          <w:shd w:val="clear" w:color="auto" w:fill="FFFFFF"/>
        </w:rPr>
        <w:t xml:space="preserve"> is closed for passengers, with only short time windows to allow for commercial items to pass, thereby</w:t>
      </w:r>
      <w:r w:rsidR="00BD12E8">
        <w:rPr>
          <w:rFonts w:ascii="Arial" w:hAnsi="Arial" w:cs="Arial"/>
          <w:sz w:val="24"/>
          <w:szCs w:val="24"/>
          <w:shd w:val="clear" w:color="auto" w:fill="FFFFFF"/>
        </w:rPr>
        <w:t xml:space="preserve"> affect</w:t>
      </w:r>
      <w:r>
        <w:rPr>
          <w:rFonts w:ascii="Arial" w:hAnsi="Arial" w:cs="Arial"/>
          <w:sz w:val="24"/>
          <w:szCs w:val="24"/>
          <w:shd w:val="clear" w:color="auto" w:fill="FFFFFF"/>
        </w:rPr>
        <w:t>ing</w:t>
      </w:r>
      <w:r w:rsidR="00BD12E8">
        <w:rPr>
          <w:rFonts w:ascii="Arial" w:hAnsi="Arial" w:cs="Arial"/>
          <w:sz w:val="24"/>
          <w:szCs w:val="24"/>
          <w:shd w:val="clear" w:color="auto" w:fill="FFFFFF"/>
        </w:rPr>
        <w:t xml:space="preserve"> the supply of critical relief items – notably food, while the government-ordered lockdown in Herat impeded humanitarian activities. </w:t>
      </w:r>
    </w:p>
    <w:p w14:paraId="45142318" w14:textId="77777777" w:rsidR="00BE058A" w:rsidRDefault="00BE058A" w:rsidP="00BD12E8">
      <w:pPr>
        <w:pStyle w:val="NoSpacing"/>
        <w:jc w:val="both"/>
        <w:rPr>
          <w:rFonts w:ascii="Arial" w:hAnsi="Arial" w:cs="Arial"/>
          <w:sz w:val="24"/>
          <w:szCs w:val="24"/>
          <w:shd w:val="clear" w:color="auto" w:fill="FFFFFF"/>
        </w:rPr>
      </w:pPr>
    </w:p>
    <w:p w14:paraId="6B655941" w14:textId="46CD17BA" w:rsidR="00BD12E8" w:rsidRDefault="00BD12E8" w:rsidP="00BD12E8">
      <w:pPr>
        <w:pStyle w:val="NoSpacing"/>
        <w:jc w:val="both"/>
        <w:rPr>
          <w:rFonts w:ascii="Arial" w:hAnsi="Arial" w:cs="Arial"/>
          <w:sz w:val="24"/>
          <w:szCs w:val="24"/>
          <w:shd w:val="clear" w:color="auto" w:fill="FFFFFF"/>
        </w:rPr>
      </w:pPr>
      <w:r>
        <w:rPr>
          <w:rFonts w:ascii="Arial" w:hAnsi="Arial" w:cs="Arial"/>
          <w:sz w:val="24"/>
          <w:szCs w:val="24"/>
          <w:shd w:val="clear" w:color="auto" w:fill="FFFFFF"/>
        </w:rPr>
        <w:t xml:space="preserve">Such access impediments are expected to increase over the following weeks and will specifically impact certain target groups. </w:t>
      </w:r>
    </w:p>
    <w:p w14:paraId="607E1191" w14:textId="77777777" w:rsidR="009B3559" w:rsidRDefault="009B3559" w:rsidP="00BD12E8">
      <w:pPr>
        <w:pStyle w:val="NoSpacing"/>
        <w:jc w:val="both"/>
        <w:rPr>
          <w:rFonts w:ascii="Arial" w:hAnsi="Arial" w:cs="Arial"/>
          <w:sz w:val="24"/>
          <w:szCs w:val="24"/>
          <w:shd w:val="clear" w:color="auto" w:fill="FFFFFF"/>
        </w:rPr>
      </w:pPr>
    </w:p>
    <w:p w14:paraId="17476692" w14:textId="659410F5" w:rsidR="0079299E" w:rsidRDefault="0079299E" w:rsidP="008C1021">
      <w:pPr>
        <w:pStyle w:val="NoSpacing"/>
        <w:jc w:val="both"/>
        <w:rPr>
          <w:rFonts w:ascii="Arial" w:hAnsi="Arial" w:cs="Arial"/>
          <w:sz w:val="24"/>
          <w:szCs w:val="24"/>
          <w:shd w:val="clear" w:color="auto" w:fill="FFFFFF"/>
        </w:rPr>
      </w:pPr>
    </w:p>
    <w:tbl>
      <w:tblPr>
        <w:tblStyle w:val="TableGrid"/>
        <w:tblW w:w="0" w:type="auto"/>
        <w:tblLook w:val="04A0" w:firstRow="1" w:lastRow="0" w:firstColumn="1" w:lastColumn="0" w:noHBand="0" w:noVBand="1"/>
      </w:tblPr>
      <w:tblGrid>
        <w:gridCol w:w="2226"/>
        <w:gridCol w:w="3404"/>
        <w:gridCol w:w="3386"/>
      </w:tblGrid>
      <w:tr w:rsidR="00C92D1E" w14:paraId="2C3BE31A" w14:textId="77777777" w:rsidTr="0067701F">
        <w:tc>
          <w:tcPr>
            <w:tcW w:w="2245" w:type="dxa"/>
          </w:tcPr>
          <w:p w14:paraId="019BE7DA" w14:textId="6D9DA5CC" w:rsidR="0079299E" w:rsidRPr="00A604FF" w:rsidRDefault="0079299E" w:rsidP="008C1021">
            <w:pPr>
              <w:pStyle w:val="NoSpacing"/>
              <w:jc w:val="both"/>
              <w:rPr>
                <w:rFonts w:ascii="Arial" w:hAnsi="Arial" w:cs="Arial"/>
                <w:b/>
                <w:color w:val="1F3864" w:themeColor="accent1" w:themeShade="80"/>
                <w:sz w:val="24"/>
                <w:szCs w:val="24"/>
                <w:shd w:val="clear" w:color="auto" w:fill="FFFFFF"/>
              </w:rPr>
            </w:pPr>
            <w:r w:rsidRPr="00A604FF">
              <w:rPr>
                <w:rFonts w:ascii="Arial" w:hAnsi="Arial" w:cs="Arial"/>
                <w:b/>
                <w:color w:val="1F3864" w:themeColor="accent1" w:themeShade="80"/>
                <w:sz w:val="24"/>
                <w:szCs w:val="24"/>
                <w:shd w:val="clear" w:color="auto" w:fill="FFFFFF"/>
              </w:rPr>
              <w:t>Target Group</w:t>
            </w:r>
          </w:p>
        </w:tc>
        <w:tc>
          <w:tcPr>
            <w:tcW w:w="3330" w:type="dxa"/>
          </w:tcPr>
          <w:p w14:paraId="551A4254" w14:textId="12713331" w:rsidR="0079299E" w:rsidRPr="00A604FF" w:rsidRDefault="00A604FF" w:rsidP="008C1021">
            <w:pPr>
              <w:pStyle w:val="NoSpacing"/>
              <w:jc w:val="both"/>
              <w:rPr>
                <w:rFonts w:ascii="Arial" w:hAnsi="Arial" w:cs="Arial"/>
                <w:b/>
                <w:color w:val="1F3864" w:themeColor="accent1" w:themeShade="80"/>
                <w:sz w:val="24"/>
                <w:szCs w:val="24"/>
                <w:shd w:val="clear" w:color="auto" w:fill="FFFFFF"/>
              </w:rPr>
            </w:pPr>
            <w:r>
              <w:rPr>
                <w:rFonts w:ascii="Arial" w:hAnsi="Arial" w:cs="Arial"/>
                <w:b/>
                <w:color w:val="1F3864" w:themeColor="accent1" w:themeShade="80"/>
                <w:sz w:val="24"/>
                <w:szCs w:val="24"/>
                <w:shd w:val="clear" w:color="auto" w:fill="FFFFFF"/>
              </w:rPr>
              <w:t>Risk</w:t>
            </w:r>
          </w:p>
        </w:tc>
        <w:tc>
          <w:tcPr>
            <w:tcW w:w="3441" w:type="dxa"/>
          </w:tcPr>
          <w:p w14:paraId="6B6F69D4" w14:textId="422E3684" w:rsidR="0079299E" w:rsidRPr="00A604FF" w:rsidRDefault="0079299E" w:rsidP="008C1021">
            <w:pPr>
              <w:pStyle w:val="NoSpacing"/>
              <w:jc w:val="both"/>
              <w:rPr>
                <w:rFonts w:ascii="Arial" w:hAnsi="Arial" w:cs="Arial"/>
                <w:b/>
                <w:color w:val="1F3864" w:themeColor="accent1" w:themeShade="80"/>
                <w:sz w:val="24"/>
                <w:szCs w:val="24"/>
                <w:shd w:val="clear" w:color="auto" w:fill="FFFFFF"/>
              </w:rPr>
            </w:pPr>
            <w:r w:rsidRPr="00A604FF">
              <w:rPr>
                <w:rFonts w:ascii="Arial" w:hAnsi="Arial" w:cs="Arial"/>
                <w:b/>
                <w:color w:val="1F3864" w:themeColor="accent1" w:themeShade="80"/>
                <w:sz w:val="24"/>
                <w:szCs w:val="24"/>
                <w:shd w:val="clear" w:color="auto" w:fill="FFFFFF"/>
              </w:rPr>
              <w:t>Access Impediment</w:t>
            </w:r>
          </w:p>
        </w:tc>
      </w:tr>
      <w:tr w:rsidR="00C92D1E" w14:paraId="05CB225E" w14:textId="77777777" w:rsidTr="0067701F">
        <w:tc>
          <w:tcPr>
            <w:tcW w:w="2245" w:type="dxa"/>
          </w:tcPr>
          <w:p w14:paraId="783B4DC5" w14:textId="77777777" w:rsidR="0031437C" w:rsidRDefault="0031437C" w:rsidP="008C1021">
            <w:pPr>
              <w:pStyle w:val="NoSpacing"/>
              <w:jc w:val="both"/>
              <w:rPr>
                <w:rFonts w:ascii="Arial" w:hAnsi="Arial" w:cs="Arial"/>
                <w:sz w:val="24"/>
                <w:szCs w:val="24"/>
                <w:shd w:val="clear" w:color="auto" w:fill="FFFFFF"/>
              </w:rPr>
            </w:pPr>
          </w:p>
          <w:p w14:paraId="1084244E" w14:textId="0AAF0ABB" w:rsidR="0079299E" w:rsidRDefault="0079299E" w:rsidP="008C1021">
            <w:pPr>
              <w:pStyle w:val="NoSpacing"/>
              <w:jc w:val="both"/>
              <w:rPr>
                <w:rFonts w:ascii="Arial" w:hAnsi="Arial" w:cs="Arial"/>
                <w:sz w:val="24"/>
                <w:szCs w:val="24"/>
                <w:shd w:val="clear" w:color="auto" w:fill="FFFFFF"/>
              </w:rPr>
            </w:pPr>
            <w:r>
              <w:rPr>
                <w:rFonts w:ascii="Arial" w:hAnsi="Arial" w:cs="Arial"/>
                <w:sz w:val="24"/>
                <w:szCs w:val="24"/>
                <w:shd w:val="clear" w:color="auto" w:fill="FFFFFF"/>
              </w:rPr>
              <w:t>Returnees from Iran</w:t>
            </w:r>
            <w:r w:rsidR="00A604FF">
              <w:rPr>
                <w:rFonts w:ascii="Arial" w:hAnsi="Arial" w:cs="Arial"/>
                <w:sz w:val="24"/>
                <w:szCs w:val="24"/>
                <w:shd w:val="clear" w:color="auto" w:fill="FFFFFF"/>
              </w:rPr>
              <w:t xml:space="preserve"> and/or people with symptoms</w:t>
            </w:r>
          </w:p>
        </w:tc>
        <w:tc>
          <w:tcPr>
            <w:tcW w:w="3330" w:type="dxa"/>
          </w:tcPr>
          <w:p w14:paraId="1D3AB758" w14:textId="08173D2A" w:rsidR="0079299E" w:rsidRDefault="0079299E" w:rsidP="00A604FF">
            <w:pPr>
              <w:pStyle w:val="NoSpacing"/>
              <w:numPr>
                <w:ilvl w:val="0"/>
                <w:numId w:val="26"/>
              </w:numPr>
              <w:jc w:val="both"/>
              <w:rPr>
                <w:rFonts w:ascii="Arial" w:hAnsi="Arial" w:cs="Arial"/>
                <w:sz w:val="24"/>
                <w:szCs w:val="24"/>
                <w:shd w:val="clear" w:color="auto" w:fill="FFFFFF"/>
              </w:rPr>
            </w:pPr>
            <w:r>
              <w:rPr>
                <w:rFonts w:ascii="Arial" w:hAnsi="Arial" w:cs="Arial"/>
                <w:sz w:val="24"/>
                <w:szCs w:val="24"/>
                <w:shd w:val="clear" w:color="auto" w:fill="FFFFFF"/>
              </w:rPr>
              <w:t>Discrimination/harassment by community and accusations of being responsible for COVID-19 outbreak in Afghanistan</w:t>
            </w:r>
            <w:r w:rsidR="00EA55AA">
              <w:rPr>
                <w:rFonts w:ascii="Arial" w:hAnsi="Arial" w:cs="Arial"/>
                <w:sz w:val="24"/>
                <w:szCs w:val="24"/>
                <w:shd w:val="clear" w:color="auto" w:fill="FFFFFF"/>
              </w:rPr>
              <w:t>;</w:t>
            </w:r>
          </w:p>
          <w:p w14:paraId="7E921C0B" w14:textId="77777777" w:rsidR="0067701F" w:rsidRDefault="0067701F" w:rsidP="0067701F">
            <w:pPr>
              <w:pStyle w:val="NoSpacing"/>
              <w:ind w:left="360"/>
              <w:jc w:val="both"/>
              <w:rPr>
                <w:rFonts w:ascii="Arial" w:hAnsi="Arial" w:cs="Arial"/>
                <w:sz w:val="24"/>
                <w:szCs w:val="24"/>
                <w:shd w:val="clear" w:color="auto" w:fill="FFFFFF"/>
              </w:rPr>
            </w:pPr>
          </w:p>
          <w:p w14:paraId="1B3366B7" w14:textId="3F0D9B9A" w:rsidR="00A604FF" w:rsidRDefault="0067701F" w:rsidP="00A604FF">
            <w:pPr>
              <w:pStyle w:val="NoSpacing"/>
              <w:numPr>
                <w:ilvl w:val="0"/>
                <w:numId w:val="26"/>
              </w:numPr>
              <w:jc w:val="both"/>
              <w:rPr>
                <w:rFonts w:ascii="Arial" w:hAnsi="Arial" w:cs="Arial"/>
                <w:sz w:val="24"/>
                <w:szCs w:val="24"/>
                <w:shd w:val="clear" w:color="auto" w:fill="FFFFFF"/>
              </w:rPr>
            </w:pPr>
            <w:r>
              <w:rPr>
                <w:rFonts w:ascii="Arial" w:hAnsi="Arial" w:cs="Arial"/>
                <w:sz w:val="24"/>
                <w:szCs w:val="24"/>
                <w:shd w:val="clear" w:color="auto" w:fill="FFFFFF"/>
              </w:rPr>
              <w:t>Improper treatment in government established quarantine camps;</w:t>
            </w:r>
          </w:p>
          <w:p w14:paraId="01B0D8F5" w14:textId="6F4E5FF4" w:rsidR="00893AD1" w:rsidRDefault="00893AD1" w:rsidP="008C1021">
            <w:pPr>
              <w:pStyle w:val="NoSpacing"/>
              <w:jc w:val="both"/>
              <w:rPr>
                <w:rFonts w:ascii="Arial" w:hAnsi="Arial" w:cs="Arial"/>
                <w:sz w:val="24"/>
                <w:szCs w:val="24"/>
                <w:shd w:val="clear" w:color="auto" w:fill="FFFFFF"/>
              </w:rPr>
            </w:pPr>
          </w:p>
          <w:p w14:paraId="38717F3B" w14:textId="2CC415A5" w:rsidR="00EA55AA" w:rsidRDefault="00EA55AA" w:rsidP="00A604FF">
            <w:pPr>
              <w:pStyle w:val="NoSpacing"/>
              <w:numPr>
                <w:ilvl w:val="0"/>
                <w:numId w:val="26"/>
              </w:numPr>
              <w:jc w:val="both"/>
              <w:rPr>
                <w:rFonts w:ascii="Arial" w:hAnsi="Arial" w:cs="Arial"/>
                <w:sz w:val="24"/>
                <w:szCs w:val="24"/>
                <w:shd w:val="clear" w:color="auto" w:fill="FFFFFF"/>
              </w:rPr>
            </w:pPr>
            <w:r>
              <w:rPr>
                <w:rFonts w:ascii="Arial" w:hAnsi="Arial" w:cs="Arial"/>
                <w:sz w:val="24"/>
                <w:szCs w:val="24"/>
                <w:shd w:val="clear" w:color="auto" w:fill="FFFFFF"/>
              </w:rPr>
              <w:t>Lack of proper tracking of returnees</w:t>
            </w:r>
            <w:r w:rsidR="00C25482">
              <w:rPr>
                <w:rFonts w:ascii="Arial" w:hAnsi="Arial" w:cs="Arial"/>
                <w:sz w:val="24"/>
                <w:szCs w:val="24"/>
                <w:shd w:val="clear" w:color="auto" w:fill="FFFFFF"/>
              </w:rPr>
              <w:t xml:space="preserve"> and no data on their relocation areas</w:t>
            </w:r>
            <w:r w:rsidR="00A604FF">
              <w:rPr>
                <w:rFonts w:ascii="Arial" w:hAnsi="Arial" w:cs="Arial"/>
                <w:sz w:val="24"/>
                <w:szCs w:val="24"/>
                <w:shd w:val="clear" w:color="auto" w:fill="FFFFFF"/>
              </w:rPr>
              <w:t>;</w:t>
            </w:r>
          </w:p>
        </w:tc>
        <w:tc>
          <w:tcPr>
            <w:tcW w:w="3441" w:type="dxa"/>
          </w:tcPr>
          <w:p w14:paraId="1075B5D6" w14:textId="4C55A72E" w:rsidR="00EA55AA" w:rsidRDefault="0079299E" w:rsidP="008C1021">
            <w:pPr>
              <w:pStyle w:val="NoSpacing"/>
              <w:numPr>
                <w:ilvl w:val="0"/>
                <w:numId w:val="27"/>
              </w:numPr>
              <w:jc w:val="both"/>
              <w:rPr>
                <w:rFonts w:ascii="Arial" w:hAnsi="Arial" w:cs="Arial"/>
                <w:sz w:val="24"/>
                <w:szCs w:val="24"/>
                <w:shd w:val="clear" w:color="auto" w:fill="FFFFFF"/>
              </w:rPr>
            </w:pPr>
            <w:r>
              <w:rPr>
                <w:rFonts w:ascii="Arial" w:hAnsi="Arial" w:cs="Arial"/>
                <w:sz w:val="24"/>
                <w:szCs w:val="24"/>
                <w:shd w:val="clear" w:color="auto" w:fill="FFFFFF"/>
              </w:rPr>
              <w:t xml:space="preserve">Reluctance to openly speak about </w:t>
            </w:r>
            <w:r w:rsidR="00C92D1E">
              <w:rPr>
                <w:rFonts w:ascii="Arial" w:hAnsi="Arial" w:cs="Arial"/>
                <w:sz w:val="24"/>
                <w:szCs w:val="24"/>
                <w:shd w:val="clear" w:color="auto" w:fill="FFFFFF"/>
              </w:rPr>
              <w:t xml:space="preserve">background, movement plans, </w:t>
            </w:r>
            <w:r>
              <w:rPr>
                <w:rFonts w:ascii="Arial" w:hAnsi="Arial" w:cs="Arial"/>
                <w:sz w:val="24"/>
                <w:szCs w:val="24"/>
                <w:shd w:val="clear" w:color="auto" w:fill="FFFFFF"/>
              </w:rPr>
              <w:t>symptoms and</w:t>
            </w:r>
            <w:r w:rsidR="00C92D1E">
              <w:rPr>
                <w:rFonts w:ascii="Arial" w:hAnsi="Arial" w:cs="Arial"/>
                <w:sz w:val="24"/>
                <w:szCs w:val="24"/>
                <w:shd w:val="clear" w:color="auto" w:fill="FFFFFF"/>
              </w:rPr>
              <w:t>/or</w:t>
            </w:r>
            <w:r>
              <w:rPr>
                <w:rFonts w:ascii="Arial" w:hAnsi="Arial" w:cs="Arial"/>
                <w:sz w:val="24"/>
                <w:szCs w:val="24"/>
                <w:shd w:val="clear" w:color="auto" w:fill="FFFFFF"/>
              </w:rPr>
              <w:t xml:space="preserve"> seek timely medical attention;</w:t>
            </w:r>
          </w:p>
          <w:p w14:paraId="0CFB5E50" w14:textId="225DEB4C" w:rsidR="0067701F" w:rsidRDefault="0067701F" w:rsidP="0067701F">
            <w:pPr>
              <w:pStyle w:val="NoSpacing"/>
              <w:jc w:val="both"/>
              <w:rPr>
                <w:rFonts w:ascii="Arial" w:hAnsi="Arial" w:cs="Arial"/>
                <w:sz w:val="24"/>
                <w:szCs w:val="24"/>
                <w:shd w:val="clear" w:color="auto" w:fill="FFFFFF"/>
              </w:rPr>
            </w:pPr>
          </w:p>
          <w:p w14:paraId="081879FC" w14:textId="25EE50AC" w:rsidR="0067701F" w:rsidRDefault="0067701F" w:rsidP="0067701F">
            <w:pPr>
              <w:pStyle w:val="NoSpacing"/>
              <w:numPr>
                <w:ilvl w:val="0"/>
                <w:numId w:val="27"/>
              </w:numPr>
              <w:jc w:val="both"/>
              <w:rPr>
                <w:rFonts w:ascii="Arial" w:hAnsi="Arial" w:cs="Arial"/>
                <w:sz w:val="24"/>
                <w:szCs w:val="24"/>
                <w:shd w:val="clear" w:color="auto" w:fill="FFFFFF"/>
              </w:rPr>
            </w:pPr>
            <w:r>
              <w:rPr>
                <w:rFonts w:ascii="Arial" w:hAnsi="Arial" w:cs="Arial"/>
                <w:sz w:val="24"/>
                <w:szCs w:val="24"/>
                <w:shd w:val="clear" w:color="auto" w:fill="FFFFFF"/>
              </w:rPr>
              <w:t>Prevented from receiving proper medical services</w:t>
            </w:r>
          </w:p>
          <w:p w14:paraId="4A3B4FD9" w14:textId="42998D42" w:rsidR="0067701F" w:rsidRPr="0067701F" w:rsidRDefault="0067701F" w:rsidP="0067701F">
            <w:pPr>
              <w:pStyle w:val="NoSpacing"/>
              <w:jc w:val="both"/>
              <w:rPr>
                <w:rFonts w:ascii="Arial" w:hAnsi="Arial" w:cs="Arial"/>
                <w:sz w:val="24"/>
                <w:szCs w:val="24"/>
                <w:shd w:val="clear" w:color="auto" w:fill="FFFFFF"/>
              </w:rPr>
            </w:pPr>
          </w:p>
          <w:p w14:paraId="2B4E0E8E" w14:textId="77777777" w:rsidR="00EA55AA" w:rsidRDefault="00EA55AA" w:rsidP="008C1021">
            <w:pPr>
              <w:pStyle w:val="NoSpacing"/>
              <w:jc w:val="both"/>
              <w:rPr>
                <w:rFonts w:ascii="Arial" w:hAnsi="Arial" w:cs="Arial"/>
                <w:sz w:val="24"/>
                <w:szCs w:val="24"/>
                <w:shd w:val="clear" w:color="auto" w:fill="FFFFFF"/>
              </w:rPr>
            </w:pPr>
          </w:p>
          <w:p w14:paraId="48606885" w14:textId="683CBE40" w:rsidR="00EA55AA" w:rsidRDefault="00C25482" w:rsidP="0067701F">
            <w:pPr>
              <w:pStyle w:val="NoSpacing"/>
              <w:numPr>
                <w:ilvl w:val="0"/>
                <w:numId w:val="27"/>
              </w:numPr>
              <w:jc w:val="both"/>
              <w:rPr>
                <w:rFonts w:ascii="Arial" w:hAnsi="Arial" w:cs="Arial"/>
                <w:sz w:val="24"/>
                <w:szCs w:val="24"/>
                <w:shd w:val="clear" w:color="auto" w:fill="FFFFFF"/>
              </w:rPr>
            </w:pPr>
            <w:r>
              <w:rPr>
                <w:rFonts w:ascii="Arial" w:hAnsi="Arial" w:cs="Arial"/>
                <w:sz w:val="24"/>
                <w:szCs w:val="24"/>
                <w:shd w:val="clear" w:color="auto" w:fill="FFFFFF"/>
              </w:rPr>
              <w:t>Difficulty for health actors to access people in need</w:t>
            </w:r>
            <w:r w:rsidR="00C92D1E">
              <w:rPr>
                <w:rFonts w:ascii="Arial" w:hAnsi="Arial" w:cs="Arial"/>
                <w:sz w:val="24"/>
                <w:szCs w:val="24"/>
                <w:shd w:val="clear" w:color="auto" w:fill="FFFFFF"/>
              </w:rPr>
              <w:t xml:space="preserve"> or conduct proper tracing</w:t>
            </w:r>
          </w:p>
          <w:p w14:paraId="752ACB6E" w14:textId="1A799719" w:rsidR="0079299E" w:rsidRDefault="0079299E" w:rsidP="008C1021">
            <w:pPr>
              <w:pStyle w:val="NoSpacing"/>
              <w:jc w:val="both"/>
              <w:rPr>
                <w:rFonts w:ascii="Arial" w:hAnsi="Arial" w:cs="Arial"/>
                <w:sz w:val="24"/>
                <w:szCs w:val="24"/>
                <w:shd w:val="clear" w:color="auto" w:fill="FFFFFF"/>
              </w:rPr>
            </w:pPr>
          </w:p>
        </w:tc>
      </w:tr>
      <w:tr w:rsidR="00C92D1E" w14:paraId="0249B26E" w14:textId="77777777" w:rsidTr="0067701F">
        <w:tc>
          <w:tcPr>
            <w:tcW w:w="2245" w:type="dxa"/>
          </w:tcPr>
          <w:p w14:paraId="63FA0C19" w14:textId="77777777" w:rsidR="0031437C" w:rsidRDefault="0031437C" w:rsidP="008C1021">
            <w:pPr>
              <w:pStyle w:val="NoSpacing"/>
              <w:jc w:val="both"/>
              <w:rPr>
                <w:rFonts w:ascii="Arial" w:hAnsi="Arial" w:cs="Arial"/>
                <w:sz w:val="24"/>
                <w:szCs w:val="24"/>
                <w:shd w:val="clear" w:color="auto" w:fill="FFFFFF"/>
              </w:rPr>
            </w:pPr>
          </w:p>
          <w:p w14:paraId="3FDF7198" w14:textId="12EE8892" w:rsidR="0034761F" w:rsidRDefault="00893AD1" w:rsidP="008C1021">
            <w:pPr>
              <w:pStyle w:val="NoSpacing"/>
              <w:jc w:val="both"/>
              <w:rPr>
                <w:rFonts w:ascii="Arial" w:hAnsi="Arial" w:cs="Arial"/>
                <w:sz w:val="24"/>
                <w:szCs w:val="24"/>
                <w:shd w:val="clear" w:color="auto" w:fill="FFFFFF"/>
              </w:rPr>
            </w:pPr>
            <w:r>
              <w:rPr>
                <w:rFonts w:ascii="Arial" w:hAnsi="Arial" w:cs="Arial"/>
                <w:sz w:val="24"/>
                <w:szCs w:val="24"/>
                <w:shd w:val="clear" w:color="auto" w:fill="FFFFFF"/>
              </w:rPr>
              <w:t>Foreigners</w:t>
            </w:r>
            <w:r w:rsidR="004779CC">
              <w:rPr>
                <w:rFonts w:ascii="Arial" w:hAnsi="Arial" w:cs="Arial"/>
                <w:sz w:val="24"/>
                <w:szCs w:val="24"/>
                <w:shd w:val="clear" w:color="auto" w:fill="FFFFFF"/>
              </w:rPr>
              <w:t xml:space="preserve"> and expat staff members</w:t>
            </w:r>
          </w:p>
        </w:tc>
        <w:tc>
          <w:tcPr>
            <w:tcW w:w="3330" w:type="dxa"/>
          </w:tcPr>
          <w:p w14:paraId="6D3340F2" w14:textId="77777777" w:rsidR="0034761F" w:rsidRDefault="004779CC" w:rsidP="004779CC">
            <w:pPr>
              <w:pStyle w:val="NoSpacing"/>
              <w:numPr>
                <w:ilvl w:val="0"/>
                <w:numId w:val="26"/>
              </w:numPr>
              <w:jc w:val="both"/>
              <w:rPr>
                <w:rFonts w:ascii="Arial" w:hAnsi="Arial" w:cs="Arial"/>
                <w:sz w:val="24"/>
                <w:szCs w:val="24"/>
                <w:shd w:val="clear" w:color="auto" w:fill="FFFFFF"/>
              </w:rPr>
            </w:pPr>
            <w:r>
              <w:rPr>
                <w:rFonts w:ascii="Arial" w:hAnsi="Arial" w:cs="Arial"/>
                <w:sz w:val="24"/>
                <w:szCs w:val="24"/>
                <w:shd w:val="clear" w:color="auto" w:fill="FFFFFF"/>
              </w:rPr>
              <w:t>I</w:t>
            </w:r>
            <w:r w:rsidR="00C25482">
              <w:rPr>
                <w:rFonts w:ascii="Arial" w:hAnsi="Arial" w:cs="Arial"/>
                <w:sz w:val="24"/>
                <w:szCs w:val="24"/>
                <w:shd w:val="clear" w:color="auto" w:fill="FFFFFF"/>
              </w:rPr>
              <w:t>ncreased animosity towards foreigners for allegedly spreading COVID-19</w:t>
            </w:r>
            <w:r>
              <w:rPr>
                <w:rFonts w:ascii="Arial" w:hAnsi="Arial" w:cs="Arial"/>
                <w:sz w:val="24"/>
                <w:szCs w:val="24"/>
                <w:shd w:val="clear" w:color="auto" w:fill="FFFFFF"/>
              </w:rPr>
              <w:t>;</w:t>
            </w:r>
          </w:p>
          <w:p w14:paraId="1D309FCE" w14:textId="77777777" w:rsidR="004779CC" w:rsidRDefault="004779CC" w:rsidP="004779CC">
            <w:pPr>
              <w:pStyle w:val="NoSpacing"/>
              <w:jc w:val="both"/>
              <w:rPr>
                <w:rFonts w:ascii="Arial" w:hAnsi="Arial" w:cs="Arial"/>
                <w:sz w:val="24"/>
                <w:szCs w:val="24"/>
                <w:shd w:val="clear" w:color="auto" w:fill="FFFFFF"/>
              </w:rPr>
            </w:pPr>
          </w:p>
          <w:p w14:paraId="27798E2F" w14:textId="77777777" w:rsidR="004779CC" w:rsidRDefault="004779CC" w:rsidP="004779CC">
            <w:pPr>
              <w:pStyle w:val="NoSpacing"/>
              <w:numPr>
                <w:ilvl w:val="0"/>
                <w:numId w:val="26"/>
              </w:numPr>
              <w:jc w:val="both"/>
              <w:rPr>
                <w:rFonts w:ascii="Arial" w:hAnsi="Arial" w:cs="Arial"/>
                <w:sz w:val="24"/>
                <w:szCs w:val="24"/>
                <w:shd w:val="clear" w:color="auto" w:fill="FFFFFF"/>
              </w:rPr>
            </w:pPr>
            <w:r>
              <w:rPr>
                <w:rFonts w:ascii="Arial" w:hAnsi="Arial" w:cs="Arial"/>
                <w:sz w:val="24"/>
                <w:szCs w:val="24"/>
                <w:shd w:val="clear" w:color="auto" w:fill="FFFFFF"/>
              </w:rPr>
              <w:t>Reduction of international footprint among humanitarian community;</w:t>
            </w:r>
          </w:p>
          <w:p w14:paraId="7A159FD1" w14:textId="1040DA72" w:rsidR="004779CC" w:rsidRDefault="004779CC" w:rsidP="004779CC">
            <w:pPr>
              <w:pStyle w:val="NoSpacing"/>
              <w:jc w:val="both"/>
              <w:rPr>
                <w:rFonts w:ascii="Arial" w:hAnsi="Arial" w:cs="Arial"/>
                <w:sz w:val="24"/>
                <w:szCs w:val="24"/>
                <w:shd w:val="clear" w:color="auto" w:fill="FFFFFF"/>
              </w:rPr>
            </w:pPr>
          </w:p>
        </w:tc>
        <w:tc>
          <w:tcPr>
            <w:tcW w:w="3441" w:type="dxa"/>
          </w:tcPr>
          <w:p w14:paraId="1CC2FA10" w14:textId="230908AE" w:rsidR="0034761F" w:rsidRDefault="004779CC" w:rsidP="004779CC">
            <w:pPr>
              <w:pStyle w:val="NoSpacing"/>
              <w:numPr>
                <w:ilvl w:val="0"/>
                <w:numId w:val="26"/>
              </w:numPr>
              <w:jc w:val="both"/>
              <w:rPr>
                <w:rFonts w:ascii="Arial" w:hAnsi="Arial" w:cs="Arial"/>
                <w:sz w:val="24"/>
                <w:szCs w:val="24"/>
                <w:shd w:val="clear" w:color="auto" w:fill="FFFFFF"/>
              </w:rPr>
            </w:pPr>
            <w:r>
              <w:rPr>
                <w:rFonts w:ascii="Arial" w:hAnsi="Arial" w:cs="Arial"/>
                <w:sz w:val="24"/>
                <w:szCs w:val="24"/>
                <w:shd w:val="clear" w:color="auto" w:fill="FFFFFF"/>
              </w:rPr>
              <w:t>Limited field travel and community engagement of expat staff members;</w:t>
            </w:r>
          </w:p>
          <w:p w14:paraId="2C9EB6B5" w14:textId="5FD3F9C5" w:rsidR="004779CC" w:rsidRDefault="004779CC" w:rsidP="004779CC">
            <w:pPr>
              <w:pStyle w:val="NoSpacing"/>
              <w:jc w:val="both"/>
              <w:rPr>
                <w:rFonts w:ascii="Arial" w:hAnsi="Arial" w:cs="Arial"/>
                <w:sz w:val="24"/>
                <w:szCs w:val="24"/>
                <w:shd w:val="clear" w:color="auto" w:fill="FFFFFF"/>
              </w:rPr>
            </w:pPr>
          </w:p>
          <w:p w14:paraId="6221E75C" w14:textId="77777777" w:rsidR="004779CC" w:rsidRDefault="004779CC" w:rsidP="004779CC">
            <w:pPr>
              <w:pStyle w:val="NoSpacing"/>
              <w:jc w:val="both"/>
              <w:rPr>
                <w:rFonts w:ascii="Arial" w:hAnsi="Arial" w:cs="Arial"/>
                <w:sz w:val="24"/>
                <w:szCs w:val="24"/>
                <w:shd w:val="clear" w:color="auto" w:fill="FFFFFF"/>
              </w:rPr>
            </w:pPr>
          </w:p>
          <w:p w14:paraId="2AA11FB2" w14:textId="6681B874" w:rsidR="004779CC" w:rsidRDefault="004779CC" w:rsidP="004779CC">
            <w:pPr>
              <w:pStyle w:val="NoSpacing"/>
              <w:numPr>
                <w:ilvl w:val="0"/>
                <w:numId w:val="26"/>
              </w:numPr>
              <w:jc w:val="both"/>
              <w:rPr>
                <w:rFonts w:ascii="Arial" w:hAnsi="Arial" w:cs="Arial"/>
                <w:sz w:val="24"/>
                <w:szCs w:val="24"/>
                <w:shd w:val="clear" w:color="auto" w:fill="FFFFFF"/>
              </w:rPr>
            </w:pPr>
            <w:r>
              <w:rPr>
                <w:rFonts w:ascii="Arial" w:hAnsi="Arial" w:cs="Arial"/>
                <w:sz w:val="24"/>
                <w:szCs w:val="24"/>
                <w:shd w:val="clear" w:color="auto" w:fill="FFFFFF"/>
              </w:rPr>
              <w:t>Reduced operationality;</w:t>
            </w:r>
          </w:p>
        </w:tc>
      </w:tr>
      <w:tr w:rsidR="00C92D1E" w14:paraId="69B32684" w14:textId="77777777" w:rsidTr="0067701F">
        <w:tc>
          <w:tcPr>
            <w:tcW w:w="2245" w:type="dxa"/>
          </w:tcPr>
          <w:p w14:paraId="793C21ED" w14:textId="77777777" w:rsidR="0031437C" w:rsidRDefault="0031437C" w:rsidP="008C1021">
            <w:pPr>
              <w:pStyle w:val="NoSpacing"/>
              <w:jc w:val="both"/>
              <w:rPr>
                <w:rFonts w:ascii="Arial" w:hAnsi="Arial" w:cs="Arial"/>
                <w:sz w:val="24"/>
                <w:szCs w:val="24"/>
                <w:shd w:val="clear" w:color="auto" w:fill="FFFFFF"/>
              </w:rPr>
            </w:pPr>
          </w:p>
          <w:p w14:paraId="0D85AFE8" w14:textId="1172B951" w:rsidR="0034761F" w:rsidRDefault="005C6269" w:rsidP="008C1021">
            <w:pPr>
              <w:pStyle w:val="NoSpacing"/>
              <w:jc w:val="both"/>
              <w:rPr>
                <w:rFonts w:ascii="Arial" w:hAnsi="Arial" w:cs="Arial"/>
                <w:sz w:val="24"/>
                <w:szCs w:val="24"/>
                <w:shd w:val="clear" w:color="auto" w:fill="FFFFFF"/>
              </w:rPr>
            </w:pPr>
            <w:r>
              <w:rPr>
                <w:rFonts w:ascii="Arial" w:hAnsi="Arial" w:cs="Arial"/>
                <w:sz w:val="24"/>
                <w:szCs w:val="24"/>
                <w:shd w:val="clear" w:color="auto" w:fill="FFFFFF"/>
              </w:rPr>
              <w:t>Humanitarians</w:t>
            </w:r>
            <w:r w:rsidR="00F9622F">
              <w:rPr>
                <w:rFonts w:ascii="Arial" w:hAnsi="Arial" w:cs="Arial"/>
                <w:sz w:val="24"/>
                <w:szCs w:val="24"/>
                <w:shd w:val="clear" w:color="auto" w:fill="FFFFFF"/>
              </w:rPr>
              <w:t xml:space="preserve"> providing COVID-19 response</w:t>
            </w:r>
          </w:p>
        </w:tc>
        <w:tc>
          <w:tcPr>
            <w:tcW w:w="3330" w:type="dxa"/>
          </w:tcPr>
          <w:p w14:paraId="7267D69A" w14:textId="0187784D" w:rsidR="00F9622F" w:rsidRDefault="00A472B0" w:rsidP="005C6269">
            <w:pPr>
              <w:pStyle w:val="NoSpacing"/>
              <w:numPr>
                <w:ilvl w:val="0"/>
                <w:numId w:val="28"/>
              </w:numPr>
              <w:jc w:val="both"/>
              <w:rPr>
                <w:rFonts w:ascii="Arial" w:hAnsi="Arial" w:cs="Arial"/>
                <w:sz w:val="24"/>
                <w:szCs w:val="24"/>
                <w:shd w:val="clear" w:color="auto" w:fill="FFFFFF"/>
              </w:rPr>
            </w:pPr>
            <w:r>
              <w:rPr>
                <w:rFonts w:ascii="Arial" w:hAnsi="Arial" w:cs="Arial"/>
                <w:sz w:val="24"/>
                <w:szCs w:val="24"/>
                <w:shd w:val="clear" w:color="auto" w:fill="FFFFFF"/>
              </w:rPr>
              <w:t>Community reluctance to follow prescribed protection measures and seek medical attention due to misinformation and rumours</w:t>
            </w:r>
            <w:r w:rsidR="005C6269">
              <w:rPr>
                <w:rFonts w:ascii="Arial" w:hAnsi="Arial" w:cs="Arial"/>
                <w:sz w:val="24"/>
                <w:szCs w:val="24"/>
                <w:shd w:val="clear" w:color="auto" w:fill="FFFFFF"/>
              </w:rPr>
              <w:t>;</w:t>
            </w:r>
          </w:p>
          <w:p w14:paraId="451ECBEF" w14:textId="77777777" w:rsidR="005C6269" w:rsidRDefault="005C6269" w:rsidP="005C6269">
            <w:pPr>
              <w:pStyle w:val="NoSpacing"/>
              <w:ind w:left="360"/>
              <w:jc w:val="both"/>
              <w:rPr>
                <w:rFonts w:ascii="Arial" w:hAnsi="Arial" w:cs="Arial"/>
                <w:sz w:val="24"/>
                <w:szCs w:val="24"/>
                <w:shd w:val="clear" w:color="auto" w:fill="FFFFFF"/>
              </w:rPr>
            </w:pPr>
          </w:p>
          <w:p w14:paraId="2906B62C" w14:textId="7D784B50" w:rsidR="005C6269" w:rsidRDefault="005C6269" w:rsidP="005C6269">
            <w:pPr>
              <w:pStyle w:val="NoSpacing"/>
              <w:numPr>
                <w:ilvl w:val="0"/>
                <w:numId w:val="28"/>
              </w:numPr>
              <w:jc w:val="both"/>
              <w:rPr>
                <w:rFonts w:ascii="Arial" w:hAnsi="Arial" w:cs="Arial"/>
                <w:sz w:val="24"/>
                <w:szCs w:val="24"/>
                <w:shd w:val="clear" w:color="auto" w:fill="FFFFFF"/>
              </w:rPr>
            </w:pPr>
            <w:r>
              <w:rPr>
                <w:rFonts w:ascii="Arial" w:hAnsi="Arial" w:cs="Arial"/>
                <w:sz w:val="24"/>
                <w:szCs w:val="24"/>
                <w:shd w:val="clear" w:color="auto" w:fill="FFFFFF"/>
              </w:rPr>
              <w:t>Misinformation and lack of protective equipment creates fear among responders;</w:t>
            </w:r>
          </w:p>
          <w:p w14:paraId="3E54B080" w14:textId="77777777" w:rsidR="00F9622F" w:rsidRDefault="00F9622F" w:rsidP="0034761F">
            <w:pPr>
              <w:pStyle w:val="NoSpacing"/>
              <w:jc w:val="both"/>
              <w:rPr>
                <w:rFonts w:ascii="Arial" w:hAnsi="Arial" w:cs="Arial"/>
                <w:sz w:val="24"/>
                <w:szCs w:val="24"/>
                <w:shd w:val="clear" w:color="auto" w:fill="FFFFFF"/>
              </w:rPr>
            </w:pPr>
          </w:p>
          <w:p w14:paraId="193D69EE" w14:textId="32D171D8" w:rsidR="00F9622F" w:rsidRDefault="00F9622F" w:rsidP="005C6269">
            <w:pPr>
              <w:pStyle w:val="NoSpacing"/>
              <w:numPr>
                <w:ilvl w:val="0"/>
                <w:numId w:val="28"/>
              </w:numPr>
              <w:jc w:val="both"/>
              <w:rPr>
                <w:rFonts w:ascii="Arial" w:hAnsi="Arial" w:cs="Arial"/>
                <w:sz w:val="24"/>
                <w:szCs w:val="24"/>
                <w:shd w:val="clear" w:color="auto" w:fill="FFFFFF"/>
              </w:rPr>
            </w:pPr>
            <w:r>
              <w:rPr>
                <w:rFonts w:ascii="Arial" w:hAnsi="Arial" w:cs="Arial"/>
                <w:sz w:val="24"/>
                <w:szCs w:val="24"/>
                <w:shd w:val="clear" w:color="auto" w:fill="FFFFFF"/>
              </w:rPr>
              <w:t>Government/NSAG-TB interference in beneficiary selection</w:t>
            </w:r>
            <w:r w:rsidR="005C6269">
              <w:rPr>
                <w:rFonts w:ascii="Arial" w:hAnsi="Arial" w:cs="Arial"/>
                <w:sz w:val="24"/>
                <w:szCs w:val="24"/>
                <w:shd w:val="clear" w:color="auto" w:fill="FFFFFF"/>
              </w:rPr>
              <w:t>;</w:t>
            </w:r>
            <w:r>
              <w:rPr>
                <w:rFonts w:ascii="Arial" w:hAnsi="Arial" w:cs="Arial"/>
                <w:sz w:val="24"/>
                <w:szCs w:val="24"/>
                <w:shd w:val="clear" w:color="auto" w:fill="FFFFFF"/>
              </w:rPr>
              <w:t xml:space="preserve"> </w:t>
            </w:r>
          </w:p>
          <w:p w14:paraId="299793FD" w14:textId="77777777" w:rsidR="000B2277" w:rsidRDefault="000B2277" w:rsidP="0034761F">
            <w:pPr>
              <w:pStyle w:val="NoSpacing"/>
              <w:jc w:val="both"/>
              <w:rPr>
                <w:rFonts w:ascii="Arial" w:hAnsi="Arial" w:cs="Arial"/>
                <w:sz w:val="24"/>
                <w:szCs w:val="24"/>
                <w:shd w:val="clear" w:color="auto" w:fill="FFFFFF"/>
              </w:rPr>
            </w:pPr>
          </w:p>
          <w:p w14:paraId="18113777" w14:textId="77777777" w:rsidR="009C5DF8" w:rsidRDefault="00760036" w:rsidP="005C6269">
            <w:pPr>
              <w:pStyle w:val="NoSpacing"/>
              <w:numPr>
                <w:ilvl w:val="0"/>
                <w:numId w:val="28"/>
              </w:numPr>
              <w:jc w:val="both"/>
              <w:rPr>
                <w:rFonts w:ascii="Arial" w:hAnsi="Arial" w:cs="Arial"/>
                <w:sz w:val="24"/>
                <w:szCs w:val="24"/>
                <w:shd w:val="clear" w:color="auto" w:fill="FFFFFF"/>
              </w:rPr>
            </w:pPr>
            <w:r>
              <w:rPr>
                <w:rFonts w:ascii="Arial" w:hAnsi="Arial" w:cs="Arial"/>
                <w:sz w:val="24"/>
                <w:szCs w:val="24"/>
                <w:shd w:val="clear" w:color="auto" w:fill="FFFFFF"/>
              </w:rPr>
              <w:t>Lack of clear government structures due to ongoing political dispute between Ghani and Abdullah</w:t>
            </w:r>
            <w:r w:rsidR="005C6269">
              <w:rPr>
                <w:rFonts w:ascii="Arial" w:hAnsi="Arial" w:cs="Arial"/>
                <w:sz w:val="24"/>
                <w:szCs w:val="24"/>
                <w:shd w:val="clear" w:color="auto" w:fill="FFFFFF"/>
              </w:rPr>
              <w:t>;</w:t>
            </w:r>
          </w:p>
          <w:p w14:paraId="678985CD" w14:textId="0D018AEF" w:rsidR="00993366" w:rsidRDefault="00993366" w:rsidP="00993366">
            <w:pPr>
              <w:pStyle w:val="ListParagraph"/>
              <w:rPr>
                <w:rFonts w:ascii="Arial" w:hAnsi="Arial" w:cs="Arial"/>
                <w:shd w:val="clear" w:color="auto" w:fill="FFFFFF"/>
              </w:rPr>
            </w:pPr>
          </w:p>
          <w:p w14:paraId="0F3BAE9F" w14:textId="77777777" w:rsidR="00993366" w:rsidRDefault="00993366" w:rsidP="00993366">
            <w:pPr>
              <w:pStyle w:val="ListParagraph"/>
              <w:rPr>
                <w:rFonts w:ascii="Arial" w:hAnsi="Arial" w:cs="Arial"/>
                <w:shd w:val="clear" w:color="auto" w:fill="FFFFFF"/>
              </w:rPr>
            </w:pPr>
          </w:p>
          <w:p w14:paraId="60FA460A" w14:textId="2786E004" w:rsidR="00993366" w:rsidRDefault="00993366" w:rsidP="005C6269">
            <w:pPr>
              <w:pStyle w:val="NoSpacing"/>
              <w:numPr>
                <w:ilvl w:val="0"/>
                <w:numId w:val="28"/>
              </w:numPr>
              <w:jc w:val="both"/>
              <w:rPr>
                <w:rFonts w:ascii="Arial" w:hAnsi="Arial" w:cs="Arial"/>
                <w:sz w:val="24"/>
                <w:szCs w:val="24"/>
                <w:shd w:val="clear" w:color="auto" w:fill="FFFFFF"/>
              </w:rPr>
            </w:pPr>
            <w:r>
              <w:rPr>
                <w:rFonts w:ascii="Arial" w:hAnsi="Arial" w:cs="Arial"/>
                <w:sz w:val="24"/>
                <w:szCs w:val="24"/>
                <w:shd w:val="clear" w:color="auto" w:fill="FFFFFF"/>
              </w:rPr>
              <w:t>Lockdown of major cities</w:t>
            </w:r>
            <w:r w:rsidR="00BE058A">
              <w:rPr>
                <w:rFonts w:ascii="Arial" w:hAnsi="Arial" w:cs="Arial"/>
                <w:sz w:val="24"/>
                <w:szCs w:val="24"/>
                <w:shd w:val="clear" w:color="auto" w:fill="FFFFFF"/>
              </w:rPr>
              <w:t>, including airports and closures of major highways</w:t>
            </w:r>
            <w:r>
              <w:rPr>
                <w:rFonts w:ascii="Arial" w:hAnsi="Arial" w:cs="Arial"/>
                <w:sz w:val="24"/>
                <w:szCs w:val="24"/>
                <w:shd w:val="clear" w:color="auto" w:fill="FFFFFF"/>
              </w:rPr>
              <w:t>;</w:t>
            </w:r>
          </w:p>
          <w:p w14:paraId="368909CF" w14:textId="0533D634" w:rsidR="00BA3641" w:rsidRDefault="00BA3641" w:rsidP="00BA3641">
            <w:pPr>
              <w:pStyle w:val="NoSpacing"/>
              <w:jc w:val="both"/>
              <w:rPr>
                <w:rFonts w:ascii="Arial" w:hAnsi="Arial" w:cs="Arial"/>
                <w:sz w:val="24"/>
                <w:szCs w:val="24"/>
                <w:shd w:val="clear" w:color="auto" w:fill="FFFFFF"/>
              </w:rPr>
            </w:pPr>
          </w:p>
          <w:p w14:paraId="30AD39BF" w14:textId="5867E000" w:rsidR="00397AEE" w:rsidRDefault="00397AEE" w:rsidP="00B650CF">
            <w:pPr>
              <w:pStyle w:val="NoSpacing"/>
              <w:numPr>
                <w:ilvl w:val="0"/>
                <w:numId w:val="28"/>
              </w:numPr>
              <w:jc w:val="both"/>
              <w:rPr>
                <w:rFonts w:ascii="Arial" w:hAnsi="Arial" w:cs="Arial"/>
                <w:sz w:val="24"/>
                <w:szCs w:val="24"/>
                <w:shd w:val="clear" w:color="auto" w:fill="FFFFFF"/>
              </w:rPr>
            </w:pPr>
            <w:r>
              <w:rPr>
                <w:rFonts w:ascii="Arial" w:hAnsi="Arial" w:cs="Arial"/>
                <w:sz w:val="24"/>
                <w:szCs w:val="24"/>
                <w:shd w:val="clear" w:color="auto" w:fill="FFFFFF"/>
              </w:rPr>
              <w:t>Suspension of domestic flights or reduction in number</w:t>
            </w:r>
            <w:r w:rsidR="00B650CF">
              <w:rPr>
                <w:rFonts w:ascii="Arial" w:hAnsi="Arial" w:cs="Arial"/>
                <w:sz w:val="24"/>
                <w:szCs w:val="24"/>
                <w:shd w:val="clear" w:color="auto" w:fill="FFFFFF"/>
              </w:rPr>
              <w:t xml:space="preserve"> of flights</w:t>
            </w:r>
            <w:ins w:id="0" w:author="BISHOP Nicholas" w:date="2020-03-25T19:58:00Z">
              <w:r>
                <w:rPr>
                  <w:rFonts w:ascii="Arial" w:hAnsi="Arial" w:cs="Arial"/>
                  <w:sz w:val="24"/>
                  <w:szCs w:val="24"/>
                  <w:shd w:val="clear" w:color="auto" w:fill="FFFFFF"/>
                </w:rPr>
                <w:t>;</w:t>
              </w:r>
            </w:ins>
          </w:p>
          <w:p w14:paraId="2F94F97B" w14:textId="5FDD9816" w:rsidR="00BA3641" w:rsidRDefault="00BA3641" w:rsidP="00BA3641">
            <w:pPr>
              <w:pStyle w:val="NoSpacing"/>
              <w:jc w:val="both"/>
              <w:rPr>
                <w:rFonts w:ascii="Arial" w:hAnsi="Arial" w:cs="Arial"/>
                <w:sz w:val="24"/>
                <w:szCs w:val="24"/>
                <w:shd w:val="clear" w:color="auto" w:fill="FFFFFF"/>
              </w:rPr>
            </w:pPr>
          </w:p>
          <w:p w14:paraId="5CBA1D0A" w14:textId="1EE64956" w:rsidR="00BA3641" w:rsidRDefault="00BA3641" w:rsidP="00BA3641">
            <w:pPr>
              <w:pStyle w:val="NoSpacing"/>
              <w:numPr>
                <w:ilvl w:val="0"/>
                <w:numId w:val="28"/>
              </w:numPr>
              <w:jc w:val="both"/>
              <w:rPr>
                <w:rFonts w:ascii="Arial" w:hAnsi="Arial" w:cs="Arial"/>
                <w:sz w:val="24"/>
                <w:szCs w:val="24"/>
                <w:shd w:val="clear" w:color="auto" w:fill="FFFFFF"/>
              </w:rPr>
            </w:pPr>
            <w:r>
              <w:rPr>
                <w:rFonts w:ascii="Arial" w:hAnsi="Arial" w:cs="Arial"/>
                <w:sz w:val="24"/>
                <w:szCs w:val="24"/>
                <w:shd w:val="clear" w:color="auto" w:fill="FFFFFF"/>
              </w:rPr>
              <w:t>Ongoing fighting, including government airstrikes and NSAG-TB checkpoints along roads;</w:t>
            </w:r>
          </w:p>
        </w:tc>
        <w:tc>
          <w:tcPr>
            <w:tcW w:w="3441" w:type="dxa"/>
          </w:tcPr>
          <w:p w14:paraId="68B814CC" w14:textId="564CDB8B" w:rsidR="0034761F" w:rsidRDefault="005C6269" w:rsidP="005C6269">
            <w:pPr>
              <w:pStyle w:val="NoSpacing"/>
              <w:numPr>
                <w:ilvl w:val="0"/>
                <w:numId w:val="28"/>
              </w:numPr>
              <w:jc w:val="both"/>
              <w:rPr>
                <w:rFonts w:ascii="Arial" w:hAnsi="Arial" w:cs="Arial"/>
                <w:sz w:val="24"/>
                <w:szCs w:val="24"/>
                <w:shd w:val="clear" w:color="auto" w:fill="FFFFFF"/>
              </w:rPr>
            </w:pPr>
            <w:r>
              <w:rPr>
                <w:rFonts w:ascii="Arial" w:hAnsi="Arial" w:cs="Arial"/>
                <w:sz w:val="24"/>
                <w:szCs w:val="24"/>
                <w:shd w:val="clear" w:color="auto" w:fill="FFFFFF"/>
              </w:rPr>
              <w:t>Difficulty to gain acceptance and access to community;</w:t>
            </w:r>
          </w:p>
          <w:p w14:paraId="6CE4972F" w14:textId="77777777" w:rsidR="00A472B0" w:rsidRDefault="00A472B0" w:rsidP="008C1021">
            <w:pPr>
              <w:pStyle w:val="NoSpacing"/>
              <w:jc w:val="both"/>
              <w:rPr>
                <w:rFonts w:ascii="Arial" w:hAnsi="Arial" w:cs="Arial"/>
                <w:sz w:val="24"/>
                <w:szCs w:val="24"/>
                <w:shd w:val="clear" w:color="auto" w:fill="FFFFFF"/>
              </w:rPr>
            </w:pPr>
          </w:p>
          <w:p w14:paraId="7BD09925" w14:textId="7AB83239" w:rsidR="00F9622F" w:rsidRDefault="00F9622F" w:rsidP="008C1021">
            <w:pPr>
              <w:pStyle w:val="NoSpacing"/>
              <w:jc w:val="both"/>
              <w:rPr>
                <w:rFonts w:ascii="Arial" w:hAnsi="Arial" w:cs="Arial"/>
                <w:sz w:val="24"/>
                <w:szCs w:val="24"/>
                <w:shd w:val="clear" w:color="auto" w:fill="FFFFFF"/>
              </w:rPr>
            </w:pPr>
          </w:p>
          <w:p w14:paraId="076BB42A" w14:textId="77777777" w:rsidR="005C6269" w:rsidRDefault="005C6269" w:rsidP="008C1021">
            <w:pPr>
              <w:pStyle w:val="NoSpacing"/>
              <w:jc w:val="both"/>
              <w:rPr>
                <w:rFonts w:ascii="Arial" w:hAnsi="Arial" w:cs="Arial"/>
                <w:sz w:val="24"/>
                <w:szCs w:val="24"/>
                <w:shd w:val="clear" w:color="auto" w:fill="FFFFFF"/>
              </w:rPr>
            </w:pPr>
          </w:p>
          <w:p w14:paraId="1E6AFD0F" w14:textId="77777777" w:rsidR="000B2277" w:rsidRDefault="000B2277" w:rsidP="008C1021">
            <w:pPr>
              <w:pStyle w:val="NoSpacing"/>
              <w:jc w:val="both"/>
              <w:rPr>
                <w:rFonts w:ascii="Arial" w:hAnsi="Arial" w:cs="Arial"/>
                <w:sz w:val="24"/>
                <w:szCs w:val="24"/>
                <w:shd w:val="clear" w:color="auto" w:fill="FFFFFF"/>
              </w:rPr>
            </w:pPr>
          </w:p>
          <w:p w14:paraId="4DD38412" w14:textId="59CEDDF2" w:rsidR="00F9622F" w:rsidRDefault="005C6269" w:rsidP="005C6269">
            <w:pPr>
              <w:pStyle w:val="NoSpacing"/>
              <w:numPr>
                <w:ilvl w:val="0"/>
                <w:numId w:val="28"/>
              </w:numPr>
              <w:jc w:val="both"/>
              <w:rPr>
                <w:rFonts w:ascii="Arial" w:hAnsi="Arial" w:cs="Arial"/>
                <w:sz w:val="24"/>
                <w:szCs w:val="24"/>
                <w:shd w:val="clear" w:color="auto" w:fill="FFFFFF"/>
              </w:rPr>
            </w:pPr>
            <w:r>
              <w:rPr>
                <w:rFonts w:ascii="Arial" w:hAnsi="Arial" w:cs="Arial"/>
                <w:sz w:val="24"/>
                <w:szCs w:val="24"/>
                <w:shd w:val="clear" w:color="auto" w:fill="FFFFFF"/>
              </w:rPr>
              <w:t>Difficulty for organisations to find qualified personnel willing to respond in hot spots;</w:t>
            </w:r>
          </w:p>
          <w:p w14:paraId="0D37D831" w14:textId="1CE6B613" w:rsidR="000B2277" w:rsidRDefault="000B2277" w:rsidP="008C1021">
            <w:pPr>
              <w:pStyle w:val="NoSpacing"/>
              <w:jc w:val="both"/>
              <w:rPr>
                <w:rFonts w:ascii="Arial" w:hAnsi="Arial" w:cs="Arial"/>
                <w:sz w:val="24"/>
                <w:szCs w:val="24"/>
                <w:shd w:val="clear" w:color="auto" w:fill="FFFFFF"/>
              </w:rPr>
            </w:pPr>
          </w:p>
          <w:p w14:paraId="0B7E9E92" w14:textId="24823900" w:rsidR="005C6269" w:rsidRPr="005C6269" w:rsidRDefault="005C6269" w:rsidP="008C1021">
            <w:pPr>
              <w:pStyle w:val="NoSpacing"/>
              <w:numPr>
                <w:ilvl w:val="0"/>
                <w:numId w:val="28"/>
              </w:numPr>
              <w:jc w:val="both"/>
              <w:rPr>
                <w:rFonts w:ascii="Arial" w:hAnsi="Arial" w:cs="Arial"/>
                <w:sz w:val="24"/>
                <w:szCs w:val="24"/>
                <w:shd w:val="clear" w:color="auto" w:fill="FFFFFF"/>
              </w:rPr>
            </w:pPr>
            <w:r>
              <w:rPr>
                <w:rFonts w:ascii="Arial" w:hAnsi="Arial" w:cs="Arial"/>
                <w:sz w:val="24"/>
                <w:szCs w:val="24"/>
                <w:shd w:val="clear" w:color="auto" w:fill="FFFFFF"/>
              </w:rPr>
              <w:t>Difficulty to access those most in need;</w:t>
            </w:r>
          </w:p>
          <w:p w14:paraId="7CC97F56" w14:textId="5926FE20" w:rsidR="005C6269" w:rsidRDefault="005C6269" w:rsidP="008C1021">
            <w:pPr>
              <w:pStyle w:val="NoSpacing"/>
              <w:jc w:val="both"/>
              <w:rPr>
                <w:rFonts w:ascii="Arial" w:hAnsi="Arial" w:cs="Arial"/>
                <w:sz w:val="24"/>
                <w:szCs w:val="24"/>
                <w:shd w:val="clear" w:color="auto" w:fill="FFFFFF"/>
              </w:rPr>
            </w:pPr>
          </w:p>
          <w:p w14:paraId="47F00371" w14:textId="77777777" w:rsidR="005C6269" w:rsidRDefault="005C6269" w:rsidP="008C1021">
            <w:pPr>
              <w:pStyle w:val="NoSpacing"/>
              <w:jc w:val="both"/>
              <w:rPr>
                <w:rFonts w:ascii="Arial" w:hAnsi="Arial" w:cs="Arial"/>
                <w:sz w:val="24"/>
                <w:szCs w:val="24"/>
                <w:shd w:val="clear" w:color="auto" w:fill="FFFFFF"/>
              </w:rPr>
            </w:pPr>
          </w:p>
          <w:p w14:paraId="571CD96C" w14:textId="77777777" w:rsidR="000B2277" w:rsidRDefault="00760036" w:rsidP="005C6269">
            <w:pPr>
              <w:pStyle w:val="NoSpacing"/>
              <w:numPr>
                <w:ilvl w:val="0"/>
                <w:numId w:val="28"/>
              </w:numPr>
              <w:jc w:val="both"/>
              <w:rPr>
                <w:rFonts w:ascii="Arial" w:hAnsi="Arial" w:cs="Arial"/>
                <w:sz w:val="24"/>
                <w:szCs w:val="24"/>
                <w:shd w:val="clear" w:color="auto" w:fill="FFFFFF"/>
              </w:rPr>
            </w:pPr>
            <w:r>
              <w:rPr>
                <w:rFonts w:ascii="Arial" w:hAnsi="Arial" w:cs="Arial"/>
                <w:sz w:val="24"/>
                <w:szCs w:val="24"/>
                <w:shd w:val="clear" w:color="auto" w:fill="FFFFFF"/>
              </w:rPr>
              <w:t>Delayed response and lack of clarity on who to contact within the government, especially on a provincial level</w:t>
            </w:r>
            <w:r w:rsidR="005C6269">
              <w:rPr>
                <w:rFonts w:ascii="Arial" w:hAnsi="Arial" w:cs="Arial"/>
                <w:sz w:val="24"/>
                <w:szCs w:val="24"/>
                <w:shd w:val="clear" w:color="auto" w:fill="FFFFFF"/>
              </w:rPr>
              <w:t>;</w:t>
            </w:r>
          </w:p>
          <w:p w14:paraId="3A6BE232" w14:textId="77777777" w:rsidR="005C6269" w:rsidRDefault="005C6269" w:rsidP="005C6269">
            <w:pPr>
              <w:pStyle w:val="NoSpacing"/>
              <w:ind w:left="360"/>
              <w:jc w:val="both"/>
              <w:rPr>
                <w:rFonts w:ascii="Arial" w:hAnsi="Arial" w:cs="Arial"/>
                <w:sz w:val="24"/>
                <w:szCs w:val="24"/>
                <w:shd w:val="clear" w:color="auto" w:fill="FFFFFF"/>
              </w:rPr>
            </w:pPr>
          </w:p>
          <w:p w14:paraId="5D5374AF" w14:textId="67506348" w:rsidR="00993366" w:rsidRDefault="00993366" w:rsidP="00993366">
            <w:pPr>
              <w:pStyle w:val="NoSpacing"/>
              <w:numPr>
                <w:ilvl w:val="0"/>
                <w:numId w:val="28"/>
              </w:numPr>
              <w:jc w:val="both"/>
              <w:rPr>
                <w:rFonts w:ascii="Arial" w:hAnsi="Arial" w:cs="Arial"/>
                <w:sz w:val="24"/>
                <w:szCs w:val="24"/>
                <w:shd w:val="clear" w:color="auto" w:fill="FFFFFF"/>
              </w:rPr>
            </w:pPr>
            <w:r>
              <w:rPr>
                <w:rFonts w:ascii="Arial" w:hAnsi="Arial" w:cs="Arial"/>
                <w:sz w:val="24"/>
                <w:szCs w:val="24"/>
                <w:shd w:val="clear" w:color="auto" w:fill="FFFFFF"/>
              </w:rPr>
              <w:t>Limited possibility to implement COVID-19 response activities</w:t>
            </w:r>
            <w:r w:rsidR="00BE058A">
              <w:rPr>
                <w:rFonts w:ascii="Arial" w:hAnsi="Arial" w:cs="Arial"/>
                <w:sz w:val="24"/>
                <w:szCs w:val="24"/>
                <w:shd w:val="clear" w:color="auto" w:fill="FFFFFF"/>
              </w:rPr>
              <w:t xml:space="preserve"> and reach people in need</w:t>
            </w:r>
            <w:r>
              <w:rPr>
                <w:rFonts w:ascii="Arial" w:hAnsi="Arial" w:cs="Arial"/>
                <w:sz w:val="24"/>
                <w:szCs w:val="24"/>
                <w:shd w:val="clear" w:color="auto" w:fill="FFFFFF"/>
              </w:rPr>
              <w:t>;</w:t>
            </w:r>
          </w:p>
          <w:p w14:paraId="4D464B3C" w14:textId="77777777" w:rsidR="00B650CF" w:rsidRDefault="00B650CF" w:rsidP="00B650CF">
            <w:pPr>
              <w:pStyle w:val="ListParagraph"/>
              <w:rPr>
                <w:rFonts w:ascii="Arial" w:hAnsi="Arial" w:cs="Arial"/>
                <w:shd w:val="clear" w:color="auto" w:fill="FFFFFF"/>
              </w:rPr>
            </w:pPr>
          </w:p>
          <w:p w14:paraId="11FDB646" w14:textId="5A67CEFC" w:rsidR="00B650CF" w:rsidRDefault="00B650CF" w:rsidP="00993366">
            <w:pPr>
              <w:pStyle w:val="NoSpacing"/>
              <w:numPr>
                <w:ilvl w:val="0"/>
                <w:numId w:val="28"/>
              </w:numPr>
              <w:jc w:val="both"/>
              <w:rPr>
                <w:rFonts w:ascii="Arial" w:hAnsi="Arial" w:cs="Arial"/>
                <w:sz w:val="24"/>
                <w:szCs w:val="24"/>
                <w:shd w:val="clear" w:color="auto" w:fill="FFFFFF"/>
              </w:rPr>
            </w:pPr>
            <w:r>
              <w:rPr>
                <w:rFonts w:ascii="Arial" w:hAnsi="Arial" w:cs="Arial"/>
                <w:sz w:val="24"/>
                <w:szCs w:val="24"/>
                <w:shd w:val="clear" w:color="auto" w:fill="FFFFFF"/>
              </w:rPr>
              <w:t>Limited access to target locations and people in need;</w:t>
            </w:r>
          </w:p>
          <w:p w14:paraId="0AD3C113" w14:textId="53205F2E" w:rsidR="00B650CF" w:rsidRPr="00B650CF" w:rsidRDefault="00B650CF" w:rsidP="00B650CF">
            <w:pPr>
              <w:rPr>
                <w:rFonts w:ascii="Arial" w:hAnsi="Arial" w:cs="Arial"/>
                <w:shd w:val="clear" w:color="auto" w:fill="FFFFFF"/>
              </w:rPr>
            </w:pPr>
          </w:p>
          <w:p w14:paraId="727361E6" w14:textId="1D8EC9BE" w:rsidR="00BA3641" w:rsidRDefault="00BA3641" w:rsidP="00993366">
            <w:pPr>
              <w:pStyle w:val="NoSpacing"/>
              <w:numPr>
                <w:ilvl w:val="0"/>
                <w:numId w:val="28"/>
              </w:numPr>
              <w:jc w:val="both"/>
              <w:rPr>
                <w:rFonts w:ascii="Arial" w:hAnsi="Arial" w:cs="Arial"/>
                <w:sz w:val="24"/>
                <w:szCs w:val="24"/>
                <w:shd w:val="clear" w:color="auto" w:fill="FFFFFF"/>
              </w:rPr>
            </w:pPr>
            <w:r>
              <w:rPr>
                <w:rFonts w:ascii="Arial" w:hAnsi="Arial" w:cs="Arial"/>
                <w:sz w:val="24"/>
                <w:szCs w:val="24"/>
                <w:shd w:val="clear" w:color="auto" w:fill="FFFFFF"/>
              </w:rPr>
              <w:t>Lack of safe and secure passage and limited access to safely deliver response activities;</w:t>
            </w:r>
          </w:p>
          <w:p w14:paraId="6AF8E697" w14:textId="3686B572" w:rsidR="00993366" w:rsidRDefault="00993366" w:rsidP="00993366">
            <w:pPr>
              <w:pStyle w:val="NoSpacing"/>
              <w:jc w:val="both"/>
              <w:rPr>
                <w:rFonts w:ascii="Arial" w:hAnsi="Arial" w:cs="Arial"/>
                <w:sz w:val="24"/>
                <w:szCs w:val="24"/>
                <w:shd w:val="clear" w:color="auto" w:fill="FFFFFF"/>
              </w:rPr>
            </w:pPr>
          </w:p>
        </w:tc>
      </w:tr>
      <w:tr w:rsidR="00C92D1E" w14:paraId="4F638043" w14:textId="77777777" w:rsidTr="0067701F">
        <w:tc>
          <w:tcPr>
            <w:tcW w:w="2245" w:type="dxa"/>
          </w:tcPr>
          <w:p w14:paraId="40C99C01" w14:textId="77777777" w:rsidR="0031437C" w:rsidRDefault="0031437C" w:rsidP="008C1021">
            <w:pPr>
              <w:pStyle w:val="NoSpacing"/>
              <w:jc w:val="both"/>
              <w:rPr>
                <w:rFonts w:ascii="Arial" w:hAnsi="Arial" w:cs="Arial"/>
                <w:sz w:val="24"/>
                <w:szCs w:val="24"/>
                <w:shd w:val="clear" w:color="auto" w:fill="FFFFFF"/>
              </w:rPr>
            </w:pPr>
          </w:p>
          <w:p w14:paraId="2AA1228C" w14:textId="58B55D50" w:rsidR="00F9622F" w:rsidRDefault="00AA5976" w:rsidP="008C1021">
            <w:pPr>
              <w:pStyle w:val="NoSpacing"/>
              <w:jc w:val="both"/>
              <w:rPr>
                <w:rFonts w:ascii="Arial" w:hAnsi="Arial" w:cs="Arial"/>
                <w:sz w:val="24"/>
                <w:szCs w:val="24"/>
                <w:shd w:val="clear" w:color="auto" w:fill="FFFFFF"/>
              </w:rPr>
            </w:pPr>
            <w:r>
              <w:rPr>
                <w:rFonts w:ascii="Arial" w:hAnsi="Arial" w:cs="Arial"/>
                <w:sz w:val="24"/>
                <w:szCs w:val="24"/>
                <w:shd w:val="clear" w:color="auto" w:fill="FFFFFF"/>
              </w:rPr>
              <w:t>Beneficiaries</w:t>
            </w:r>
            <w:r w:rsidR="00760036">
              <w:rPr>
                <w:rFonts w:ascii="Arial" w:hAnsi="Arial" w:cs="Arial"/>
                <w:sz w:val="24"/>
                <w:szCs w:val="24"/>
                <w:shd w:val="clear" w:color="auto" w:fill="FFFFFF"/>
              </w:rPr>
              <w:t xml:space="preserve"> living in crowded settlements</w:t>
            </w:r>
          </w:p>
        </w:tc>
        <w:tc>
          <w:tcPr>
            <w:tcW w:w="3330" w:type="dxa"/>
          </w:tcPr>
          <w:p w14:paraId="02B710A8" w14:textId="41DAF407" w:rsidR="00F9622F" w:rsidRDefault="00C25482" w:rsidP="00AA5976">
            <w:pPr>
              <w:pStyle w:val="NoSpacing"/>
              <w:numPr>
                <w:ilvl w:val="0"/>
                <w:numId w:val="29"/>
              </w:numPr>
              <w:jc w:val="both"/>
              <w:rPr>
                <w:rFonts w:ascii="Arial" w:hAnsi="Arial" w:cs="Arial"/>
                <w:sz w:val="24"/>
                <w:szCs w:val="24"/>
                <w:shd w:val="clear" w:color="auto" w:fill="FFFFFF"/>
              </w:rPr>
            </w:pPr>
            <w:r>
              <w:rPr>
                <w:rFonts w:ascii="Arial" w:hAnsi="Arial" w:cs="Arial"/>
                <w:sz w:val="24"/>
                <w:szCs w:val="24"/>
                <w:shd w:val="clear" w:color="auto" w:fill="FFFFFF"/>
              </w:rPr>
              <w:t>Heightened risk of infection</w:t>
            </w:r>
            <w:r w:rsidR="00AA5976">
              <w:rPr>
                <w:rFonts w:ascii="Arial" w:hAnsi="Arial" w:cs="Arial"/>
                <w:sz w:val="24"/>
                <w:szCs w:val="24"/>
                <w:shd w:val="clear" w:color="auto" w:fill="FFFFFF"/>
              </w:rPr>
              <w:t>;</w:t>
            </w:r>
            <w:r w:rsidR="00F9622F">
              <w:rPr>
                <w:rFonts w:ascii="Arial" w:hAnsi="Arial" w:cs="Arial"/>
                <w:sz w:val="24"/>
                <w:szCs w:val="24"/>
                <w:shd w:val="clear" w:color="auto" w:fill="FFFFFF"/>
              </w:rPr>
              <w:t xml:space="preserve"> </w:t>
            </w:r>
          </w:p>
        </w:tc>
        <w:tc>
          <w:tcPr>
            <w:tcW w:w="3441" w:type="dxa"/>
          </w:tcPr>
          <w:p w14:paraId="6ED0D283" w14:textId="77777777" w:rsidR="00F9622F" w:rsidRDefault="00AA5976" w:rsidP="00AA5976">
            <w:pPr>
              <w:pStyle w:val="NoSpacing"/>
              <w:numPr>
                <w:ilvl w:val="0"/>
                <w:numId w:val="29"/>
              </w:numPr>
              <w:jc w:val="both"/>
              <w:rPr>
                <w:rFonts w:ascii="Arial" w:hAnsi="Arial" w:cs="Arial"/>
                <w:sz w:val="24"/>
                <w:szCs w:val="24"/>
                <w:shd w:val="clear" w:color="auto" w:fill="FFFFFF"/>
              </w:rPr>
            </w:pPr>
            <w:r>
              <w:rPr>
                <w:rFonts w:ascii="Arial" w:hAnsi="Arial" w:cs="Arial"/>
                <w:sz w:val="24"/>
                <w:szCs w:val="24"/>
                <w:shd w:val="clear" w:color="auto" w:fill="FFFFFF"/>
              </w:rPr>
              <w:t>Limited access to/possibility to implement</w:t>
            </w:r>
            <w:r w:rsidR="00F9622F">
              <w:rPr>
                <w:rFonts w:ascii="Arial" w:hAnsi="Arial" w:cs="Arial"/>
                <w:sz w:val="24"/>
                <w:szCs w:val="24"/>
                <w:shd w:val="clear" w:color="auto" w:fill="FFFFFF"/>
              </w:rPr>
              <w:t xml:space="preserve"> necessary </w:t>
            </w:r>
            <w:r w:rsidR="00C25482">
              <w:rPr>
                <w:rFonts w:ascii="Arial" w:hAnsi="Arial" w:cs="Arial"/>
                <w:sz w:val="24"/>
                <w:szCs w:val="24"/>
                <w:shd w:val="clear" w:color="auto" w:fill="FFFFFF"/>
              </w:rPr>
              <w:t>protection measures, including social distancing and WASH facilities</w:t>
            </w:r>
            <w:r>
              <w:rPr>
                <w:rFonts w:ascii="Arial" w:hAnsi="Arial" w:cs="Arial"/>
                <w:sz w:val="24"/>
                <w:szCs w:val="24"/>
                <w:shd w:val="clear" w:color="auto" w:fill="FFFFFF"/>
              </w:rPr>
              <w:t>;</w:t>
            </w:r>
          </w:p>
          <w:p w14:paraId="4406AE8F" w14:textId="646E1963" w:rsidR="00AA5976" w:rsidRDefault="00AA5976" w:rsidP="00AA5976">
            <w:pPr>
              <w:pStyle w:val="NoSpacing"/>
              <w:ind w:left="360"/>
              <w:jc w:val="both"/>
              <w:rPr>
                <w:rFonts w:ascii="Arial" w:hAnsi="Arial" w:cs="Arial"/>
                <w:sz w:val="24"/>
                <w:szCs w:val="24"/>
                <w:shd w:val="clear" w:color="auto" w:fill="FFFFFF"/>
              </w:rPr>
            </w:pPr>
          </w:p>
        </w:tc>
      </w:tr>
      <w:tr w:rsidR="00C92D1E" w14:paraId="5B3E8861" w14:textId="77777777" w:rsidTr="0067701F">
        <w:tc>
          <w:tcPr>
            <w:tcW w:w="2245" w:type="dxa"/>
          </w:tcPr>
          <w:p w14:paraId="754AFC13" w14:textId="77777777" w:rsidR="0031437C" w:rsidRDefault="0031437C" w:rsidP="008C1021">
            <w:pPr>
              <w:pStyle w:val="NoSpacing"/>
              <w:jc w:val="both"/>
              <w:rPr>
                <w:rFonts w:ascii="Arial" w:hAnsi="Arial" w:cs="Arial"/>
                <w:sz w:val="24"/>
                <w:szCs w:val="24"/>
                <w:shd w:val="clear" w:color="auto" w:fill="FFFFFF"/>
              </w:rPr>
            </w:pPr>
          </w:p>
          <w:p w14:paraId="5C3845F9" w14:textId="6C4A311C" w:rsidR="000B2277" w:rsidRDefault="000B2277" w:rsidP="008C1021">
            <w:pPr>
              <w:pStyle w:val="NoSpacing"/>
              <w:jc w:val="both"/>
              <w:rPr>
                <w:rFonts w:ascii="Arial" w:hAnsi="Arial" w:cs="Arial"/>
                <w:sz w:val="24"/>
                <w:szCs w:val="24"/>
                <w:shd w:val="clear" w:color="auto" w:fill="FFFFFF"/>
              </w:rPr>
            </w:pPr>
            <w:r>
              <w:rPr>
                <w:rFonts w:ascii="Arial" w:hAnsi="Arial" w:cs="Arial"/>
                <w:sz w:val="24"/>
                <w:szCs w:val="24"/>
                <w:shd w:val="clear" w:color="auto" w:fill="FFFFFF"/>
              </w:rPr>
              <w:t xml:space="preserve">Beneficiaries </w:t>
            </w:r>
          </w:p>
        </w:tc>
        <w:tc>
          <w:tcPr>
            <w:tcW w:w="3330" w:type="dxa"/>
          </w:tcPr>
          <w:p w14:paraId="2EFC1E20" w14:textId="678F229E" w:rsidR="000B2277" w:rsidRDefault="00760036" w:rsidP="00993366">
            <w:pPr>
              <w:pStyle w:val="NoSpacing"/>
              <w:numPr>
                <w:ilvl w:val="0"/>
                <w:numId w:val="30"/>
              </w:numPr>
              <w:jc w:val="both"/>
              <w:rPr>
                <w:rFonts w:ascii="Arial" w:hAnsi="Arial" w:cs="Arial"/>
                <w:sz w:val="24"/>
                <w:szCs w:val="24"/>
                <w:shd w:val="clear" w:color="auto" w:fill="FFFFFF"/>
              </w:rPr>
            </w:pPr>
            <w:r>
              <w:rPr>
                <w:rFonts w:ascii="Arial" w:hAnsi="Arial" w:cs="Arial"/>
                <w:sz w:val="24"/>
                <w:szCs w:val="24"/>
                <w:shd w:val="clear" w:color="auto" w:fill="FFFFFF"/>
              </w:rPr>
              <w:t>Inconsistent and politicised COVID-19 response due to ongoing political dispute between Ghani and Abdullah</w:t>
            </w:r>
            <w:r w:rsidR="00BA3641">
              <w:rPr>
                <w:rFonts w:ascii="Arial" w:hAnsi="Arial" w:cs="Arial"/>
                <w:sz w:val="24"/>
                <w:szCs w:val="24"/>
                <w:shd w:val="clear" w:color="auto" w:fill="FFFFFF"/>
              </w:rPr>
              <w:t>;</w:t>
            </w:r>
          </w:p>
          <w:p w14:paraId="792FEFEC" w14:textId="77777777" w:rsidR="006D4728" w:rsidRDefault="006D4728" w:rsidP="006D4728">
            <w:pPr>
              <w:pStyle w:val="NoSpacing"/>
              <w:ind w:left="360"/>
              <w:jc w:val="both"/>
              <w:rPr>
                <w:rFonts w:ascii="Arial" w:hAnsi="Arial" w:cs="Arial"/>
                <w:sz w:val="24"/>
                <w:szCs w:val="24"/>
                <w:shd w:val="clear" w:color="auto" w:fill="FFFFFF"/>
              </w:rPr>
            </w:pPr>
          </w:p>
          <w:p w14:paraId="277EA929" w14:textId="77777777" w:rsidR="00BA3641" w:rsidRDefault="006D4728" w:rsidP="00993366">
            <w:pPr>
              <w:pStyle w:val="NoSpacing"/>
              <w:numPr>
                <w:ilvl w:val="0"/>
                <w:numId w:val="30"/>
              </w:numPr>
              <w:jc w:val="both"/>
              <w:rPr>
                <w:rFonts w:ascii="Arial" w:hAnsi="Arial" w:cs="Arial"/>
                <w:sz w:val="24"/>
                <w:szCs w:val="24"/>
                <w:shd w:val="clear" w:color="auto" w:fill="FFFFFF"/>
              </w:rPr>
            </w:pPr>
            <w:r>
              <w:rPr>
                <w:rFonts w:ascii="Arial" w:hAnsi="Arial" w:cs="Arial"/>
                <w:sz w:val="24"/>
                <w:szCs w:val="24"/>
                <w:shd w:val="clear" w:color="auto" w:fill="FFFFFF"/>
              </w:rPr>
              <w:t>Misinformation about the spread of the virus and efficient protection measures, with certain religious leaders further spreading misconceptions;</w:t>
            </w:r>
          </w:p>
          <w:p w14:paraId="75E15BD0" w14:textId="5BB95A79" w:rsidR="006D4728" w:rsidRDefault="006D4728" w:rsidP="006D4728">
            <w:pPr>
              <w:pStyle w:val="NoSpacing"/>
              <w:jc w:val="both"/>
              <w:rPr>
                <w:rFonts w:ascii="Arial" w:hAnsi="Arial" w:cs="Arial"/>
                <w:sz w:val="24"/>
                <w:szCs w:val="24"/>
                <w:shd w:val="clear" w:color="auto" w:fill="FFFFFF"/>
              </w:rPr>
            </w:pPr>
          </w:p>
        </w:tc>
        <w:tc>
          <w:tcPr>
            <w:tcW w:w="3441" w:type="dxa"/>
          </w:tcPr>
          <w:p w14:paraId="20EC929F" w14:textId="77777777" w:rsidR="006D4728" w:rsidRDefault="00760036" w:rsidP="00993366">
            <w:pPr>
              <w:pStyle w:val="NoSpacing"/>
              <w:numPr>
                <w:ilvl w:val="0"/>
                <w:numId w:val="30"/>
              </w:numPr>
              <w:jc w:val="both"/>
              <w:rPr>
                <w:rFonts w:ascii="Arial" w:hAnsi="Arial" w:cs="Arial"/>
                <w:sz w:val="24"/>
                <w:szCs w:val="24"/>
                <w:shd w:val="clear" w:color="auto" w:fill="FFFFFF"/>
              </w:rPr>
            </w:pPr>
            <w:r>
              <w:rPr>
                <w:rFonts w:ascii="Arial" w:hAnsi="Arial" w:cs="Arial"/>
                <w:sz w:val="24"/>
                <w:szCs w:val="24"/>
                <w:shd w:val="clear" w:color="auto" w:fill="FFFFFF"/>
              </w:rPr>
              <w:t>Beneficiary selection and their access to health services dependent on their political affiliation</w:t>
            </w:r>
            <w:r w:rsidR="006D4728">
              <w:rPr>
                <w:rFonts w:ascii="Arial" w:hAnsi="Arial" w:cs="Arial"/>
                <w:sz w:val="24"/>
                <w:szCs w:val="24"/>
                <w:shd w:val="clear" w:color="auto" w:fill="FFFFFF"/>
              </w:rPr>
              <w:t>;</w:t>
            </w:r>
          </w:p>
          <w:p w14:paraId="572F11D1" w14:textId="77777777" w:rsidR="006D4728" w:rsidRDefault="006D4728" w:rsidP="006D4728">
            <w:pPr>
              <w:pStyle w:val="NoSpacing"/>
              <w:jc w:val="both"/>
              <w:rPr>
                <w:rFonts w:ascii="Arial" w:hAnsi="Arial" w:cs="Arial"/>
                <w:sz w:val="24"/>
                <w:szCs w:val="24"/>
                <w:shd w:val="clear" w:color="auto" w:fill="FFFFFF"/>
              </w:rPr>
            </w:pPr>
          </w:p>
          <w:p w14:paraId="6CAE76A3" w14:textId="77777777" w:rsidR="006D4728" w:rsidRDefault="006D4728" w:rsidP="006D4728">
            <w:pPr>
              <w:pStyle w:val="NoSpacing"/>
              <w:jc w:val="both"/>
              <w:rPr>
                <w:rFonts w:ascii="Arial" w:hAnsi="Arial" w:cs="Arial"/>
                <w:sz w:val="24"/>
                <w:szCs w:val="24"/>
                <w:shd w:val="clear" w:color="auto" w:fill="FFFFFF"/>
              </w:rPr>
            </w:pPr>
          </w:p>
          <w:p w14:paraId="618C379E" w14:textId="164A7FFD" w:rsidR="000B2277" w:rsidRDefault="00760036" w:rsidP="006D4728">
            <w:pPr>
              <w:pStyle w:val="NoSpacing"/>
              <w:numPr>
                <w:ilvl w:val="0"/>
                <w:numId w:val="30"/>
              </w:numPr>
              <w:jc w:val="both"/>
              <w:rPr>
                <w:rFonts w:ascii="Arial" w:hAnsi="Arial" w:cs="Arial"/>
                <w:sz w:val="24"/>
                <w:szCs w:val="24"/>
                <w:shd w:val="clear" w:color="auto" w:fill="FFFFFF"/>
              </w:rPr>
            </w:pPr>
            <w:r>
              <w:rPr>
                <w:rFonts w:ascii="Arial" w:hAnsi="Arial" w:cs="Arial"/>
                <w:sz w:val="24"/>
                <w:szCs w:val="24"/>
                <w:shd w:val="clear" w:color="auto" w:fill="FFFFFF"/>
              </w:rPr>
              <w:t xml:space="preserve"> </w:t>
            </w:r>
            <w:r w:rsidR="006D4728">
              <w:rPr>
                <w:rFonts w:ascii="Arial" w:hAnsi="Arial" w:cs="Arial"/>
                <w:sz w:val="24"/>
                <w:szCs w:val="24"/>
                <w:shd w:val="clear" w:color="auto" w:fill="FFFFFF"/>
              </w:rPr>
              <w:t>Beneficiary reliance on religion instead of proper healthcare to treat symptoms;</w:t>
            </w:r>
          </w:p>
        </w:tc>
      </w:tr>
      <w:tr w:rsidR="006D4728" w14:paraId="650EB4F4" w14:textId="77777777" w:rsidTr="0067701F">
        <w:tc>
          <w:tcPr>
            <w:tcW w:w="2245" w:type="dxa"/>
          </w:tcPr>
          <w:p w14:paraId="083820AD" w14:textId="77777777" w:rsidR="0031437C" w:rsidRDefault="0031437C" w:rsidP="008C1021">
            <w:pPr>
              <w:pStyle w:val="NoSpacing"/>
              <w:jc w:val="both"/>
              <w:rPr>
                <w:rFonts w:ascii="Arial" w:hAnsi="Arial" w:cs="Arial"/>
                <w:sz w:val="24"/>
                <w:szCs w:val="24"/>
                <w:shd w:val="clear" w:color="auto" w:fill="FFFFFF"/>
              </w:rPr>
            </w:pPr>
          </w:p>
          <w:p w14:paraId="5A6A4333" w14:textId="3D5F3319" w:rsidR="006D4728" w:rsidRDefault="006D4728" w:rsidP="008C1021">
            <w:pPr>
              <w:pStyle w:val="NoSpacing"/>
              <w:jc w:val="both"/>
              <w:rPr>
                <w:rFonts w:ascii="Arial" w:hAnsi="Arial" w:cs="Arial"/>
                <w:sz w:val="24"/>
                <w:szCs w:val="24"/>
                <w:shd w:val="clear" w:color="auto" w:fill="FFFFFF"/>
              </w:rPr>
            </w:pPr>
            <w:r>
              <w:rPr>
                <w:rFonts w:ascii="Arial" w:hAnsi="Arial" w:cs="Arial"/>
                <w:sz w:val="24"/>
                <w:szCs w:val="24"/>
                <w:shd w:val="clear" w:color="auto" w:fill="FFFFFF"/>
              </w:rPr>
              <w:t>Female beneficiaries</w:t>
            </w:r>
          </w:p>
        </w:tc>
        <w:tc>
          <w:tcPr>
            <w:tcW w:w="3330" w:type="dxa"/>
          </w:tcPr>
          <w:p w14:paraId="11773379" w14:textId="77777777" w:rsidR="006D4728" w:rsidRDefault="006D4728" w:rsidP="00993366">
            <w:pPr>
              <w:pStyle w:val="NoSpacing"/>
              <w:numPr>
                <w:ilvl w:val="0"/>
                <w:numId w:val="30"/>
              </w:numPr>
              <w:jc w:val="both"/>
              <w:rPr>
                <w:rFonts w:ascii="Arial" w:hAnsi="Arial" w:cs="Arial"/>
                <w:sz w:val="24"/>
                <w:szCs w:val="24"/>
                <w:shd w:val="clear" w:color="auto" w:fill="FFFFFF"/>
              </w:rPr>
            </w:pPr>
            <w:r>
              <w:rPr>
                <w:rFonts w:ascii="Arial" w:hAnsi="Arial" w:cs="Arial"/>
                <w:sz w:val="24"/>
                <w:szCs w:val="24"/>
                <w:shd w:val="clear" w:color="auto" w:fill="FFFFFF"/>
              </w:rPr>
              <w:t>Not enough female responders and gender-segregated wards.</w:t>
            </w:r>
          </w:p>
          <w:p w14:paraId="39A0EA6C" w14:textId="70D0B330" w:rsidR="006D4728" w:rsidRDefault="006D4728" w:rsidP="006D4728">
            <w:pPr>
              <w:pStyle w:val="NoSpacing"/>
              <w:ind w:left="360"/>
              <w:jc w:val="both"/>
              <w:rPr>
                <w:rFonts w:ascii="Arial" w:hAnsi="Arial" w:cs="Arial"/>
                <w:sz w:val="24"/>
                <w:szCs w:val="24"/>
                <w:shd w:val="clear" w:color="auto" w:fill="FFFFFF"/>
              </w:rPr>
            </w:pPr>
          </w:p>
        </w:tc>
        <w:tc>
          <w:tcPr>
            <w:tcW w:w="3441" w:type="dxa"/>
          </w:tcPr>
          <w:p w14:paraId="6D4E047A" w14:textId="0181F808" w:rsidR="006D4728" w:rsidRDefault="006D4728" w:rsidP="00993366">
            <w:pPr>
              <w:pStyle w:val="NoSpacing"/>
              <w:numPr>
                <w:ilvl w:val="0"/>
                <w:numId w:val="30"/>
              </w:numPr>
              <w:jc w:val="both"/>
              <w:rPr>
                <w:rFonts w:ascii="Arial" w:hAnsi="Arial" w:cs="Arial"/>
                <w:sz w:val="24"/>
                <w:szCs w:val="24"/>
                <w:shd w:val="clear" w:color="auto" w:fill="FFFFFF"/>
              </w:rPr>
            </w:pPr>
            <w:r>
              <w:rPr>
                <w:rFonts w:ascii="Arial" w:hAnsi="Arial" w:cs="Arial"/>
                <w:sz w:val="24"/>
                <w:szCs w:val="24"/>
                <w:shd w:val="clear" w:color="auto" w:fill="FFFFFF"/>
              </w:rPr>
              <w:t>Limited access to health care for female beneficiaries.</w:t>
            </w:r>
          </w:p>
        </w:tc>
      </w:tr>
    </w:tbl>
    <w:p w14:paraId="22FFF550" w14:textId="074C5AE3" w:rsidR="008B15D9" w:rsidRDefault="008B15D9" w:rsidP="008C1021">
      <w:pPr>
        <w:pStyle w:val="NoSpacing"/>
        <w:jc w:val="both"/>
        <w:rPr>
          <w:rFonts w:ascii="Arial" w:hAnsi="Arial" w:cs="Arial"/>
          <w:sz w:val="24"/>
          <w:szCs w:val="24"/>
          <w:shd w:val="clear" w:color="auto" w:fill="FFFFFF"/>
        </w:rPr>
      </w:pPr>
    </w:p>
    <w:p w14:paraId="34C62A04" w14:textId="77777777" w:rsidR="0031437C" w:rsidRDefault="0031437C" w:rsidP="0031437C">
      <w:pPr>
        <w:pStyle w:val="NoSpacing"/>
        <w:jc w:val="both"/>
        <w:rPr>
          <w:rFonts w:ascii="Arial" w:hAnsi="Arial" w:cs="Arial"/>
          <w:b/>
          <w:i/>
          <w:color w:val="1F3864" w:themeColor="accent1" w:themeShade="80"/>
          <w:sz w:val="24"/>
          <w:szCs w:val="24"/>
          <w:shd w:val="clear" w:color="auto" w:fill="FFFFFF"/>
        </w:rPr>
      </w:pPr>
    </w:p>
    <w:p w14:paraId="737E0B8B" w14:textId="2E6C9E64" w:rsidR="0031437C" w:rsidRPr="0031437C" w:rsidRDefault="0031437C" w:rsidP="00861A7B">
      <w:pPr>
        <w:pStyle w:val="NoSpacing"/>
        <w:jc w:val="both"/>
        <w:rPr>
          <w:rFonts w:ascii="Arial" w:hAnsi="Arial" w:cs="Arial"/>
          <w:b/>
          <w:i/>
          <w:color w:val="1F3864" w:themeColor="accent1" w:themeShade="80"/>
          <w:sz w:val="24"/>
          <w:szCs w:val="24"/>
          <w:shd w:val="clear" w:color="auto" w:fill="FFFFFF"/>
        </w:rPr>
      </w:pPr>
      <w:r>
        <w:rPr>
          <w:rFonts w:ascii="Arial" w:hAnsi="Arial" w:cs="Arial"/>
          <w:b/>
          <w:i/>
          <w:color w:val="1F3864" w:themeColor="accent1" w:themeShade="80"/>
          <w:sz w:val="24"/>
          <w:szCs w:val="24"/>
          <w:shd w:val="clear" w:color="auto" w:fill="FFFFFF"/>
        </w:rPr>
        <w:t>Monitoring and Reporting on Access Impediments</w:t>
      </w:r>
      <w:r w:rsidRPr="00A604FF">
        <w:rPr>
          <w:rFonts w:ascii="Arial" w:hAnsi="Arial" w:cs="Arial"/>
          <w:b/>
          <w:i/>
          <w:color w:val="1F3864" w:themeColor="accent1" w:themeShade="80"/>
          <w:sz w:val="24"/>
          <w:szCs w:val="24"/>
          <w:shd w:val="clear" w:color="auto" w:fill="FFFFFF"/>
        </w:rPr>
        <w:t xml:space="preserve"> </w:t>
      </w:r>
    </w:p>
    <w:p w14:paraId="618252B1" w14:textId="0FD607F2" w:rsidR="00FE58B0" w:rsidRDefault="00A615F0" w:rsidP="00861A7B">
      <w:pPr>
        <w:pStyle w:val="NoSpacing"/>
        <w:jc w:val="both"/>
        <w:rPr>
          <w:rFonts w:ascii="Arial" w:hAnsi="Arial" w:cs="Arial"/>
          <w:sz w:val="24"/>
          <w:szCs w:val="24"/>
          <w:shd w:val="clear" w:color="auto" w:fill="FFFFFF"/>
        </w:rPr>
      </w:pPr>
      <w:r>
        <w:rPr>
          <w:rFonts w:ascii="Arial" w:hAnsi="Arial" w:cs="Arial"/>
          <w:sz w:val="24"/>
          <w:szCs w:val="24"/>
          <w:shd w:val="clear" w:color="auto" w:fill="FFFFFF"/>
        </w:rPr>
        <w:t xml:space="preserve">In order to </w:t>
      </w:r>
      <w:r w:rsidR="00FE58B0">
        <w:rPr>
          <w:rFonts w:ascii="Arial" w:hAnsi="Arial" w:cs="Arial"/>
          <w:sz w:val="24"/>
          <w:szCs w:val="24"/>
          <w:shd w:val="clear" w:color="auto" w:fill="FFFFFF"/>
        </w:rPr>
        <w:t>constantly adapt and improve the access st</w:t>
      </w:r>
      <w:r w:rsidR="0031437C">
        <w:rPr>
          <w:rFonts w:ascii="Arial" w:hAnsi="Arial" w:cs="Arial"/>
          <w:sz w:val="24"/>
          <w:szCs w:val="24"/>
          <w:shd w:val="clear" w:color="auto" w:fill="FFFFFF"/>
        </w:rPr>
        <w:t>rategy of the COVID-19 response and guide</w:t>
      </w:r>
      <w:r w:rsidR="00FE58B0">
        <w:rPr>
          <w:rFonts w:ascii="Arial" w:hAnsi="Arial" w:cs="Arial"/>
          <w:sz w:val="24"/>
          <w:szCs w:val="24"/>
          <w:shd w:val="clear" w:color="auto" w:fill="FFFFFF"/>
        </w:rPr>
        <w:t xml:space="preserve"> advocacy</w:t>
      </w:r>
      <w:r w:rsidR="0031437C">
        <w:rPr>
          <w:rFonts w:ascii="Arial" w:hAnsi="Arial" w:cs="Arial"/>
          <w:sz w:val="24"/>
          <w:szCs w:val="24"/>
          <w:shd w:val="clear" w:color="auto" w:fill="FFFFFF"/>
        </w:rPr>
        <w:t xml:space="preserve"> efforts</w:t>
      </w:r>
      <w:r w:rsidR="00FE58B0">
        <w:rPr>
          <w:rFonts w:ascii="Arial" w:hAnsi="Arial" w:cs="Arial"/>
          <w:sz w:val="24"/>
          <w:szCs w:val="24"/>
          <w:shd w:val="clear" w:color="auto" w:fill="FFFFFF"/>
        </w:rPr>
        <w:t xml:space="preserve"> with government and NSAG-TB, the HAG will monitor and record </w:t>
      </w:r>
      <w:r w:rsidR="00861A7B" w:rsidRPr="00861A7B">
        <w:rPr>
          <w:rFonts w:ascii="Arial" w:hAnsi="Arial" w:cs="Arial"/>
          <w:sz w:val="24"/>
          <w:szCs w:val="24"/>
          <w:shd w:val="clear" w:color="auto" w:fill="FFFFFF"/>
        </w:rPr>
        <w:t>access constraints resulting from the COVID response and their impact on the humanitarian response</w:t>
      </w:r>
      <w:r w:rsidR="0031437C">
        <w:rPr>
          <w:rFonts w:ascii="Arial" w:hAnsi="Arial" w:cs="Arial"/>
          <w:sz w:val="24"/>
          <w:szCs w:val="24"/>
          <w:shd w:val="clear" w:color="auto" w:fill="FFFFFF"/>
        </w:rPr>
        <w:t>.</w:t>
      </w:r>
      <w:r w:rsidR="00B650CF">
        <w:rPr>
          <w:rFonts w:ascii="Arial" w:hAnsi="Arial" w:cs="Arial"/>
          <w:sz w:val="24"/>
          <w:szCs w:val="24"/>
          <w:shd w:val="clear" w:color="auto" w:fill="FFFFFF"/>
        </w:rPr>
        <w:t xml:space="preserve"> In order to minimize the workload, partners are encouraged to use the established access impediments reporting mechanisms, with the HAG then ensuring that COVID-19 specific access impediments are captured separately.</w:t>
      </w:r>
    </w:p>
    <w:p w14:paraId="48F76526" w14:textId="77777777" w:rsidR="00FE58B0" w:rsidRDefault="00FE58B0" w:rsidP="00861A7B">
      <w:pPr>
        <w:pStyle w:val="NoSpacing"/>
        <w:jc w:val="both"/>
        <w:rPr>
          <w:rFonts w:ascii="Arial" w:hAnsi="Arial" w:cs="Arial"/>
          <w:sz w:val="24"/>
          <w:szCs w:val="24"/>
          <w:shd w:val="clear" w:color="auto" w:fill="FFFFFF"/>
        </w:rPr>
      </w:pPr>
    </w:p>
    <w:p w14:paraId="7D0E2F34" w14:textId="77777777" w:rsidR="00FE58B0" w:rsidRDefault="00FE58B0" w:rsidP="00861A7B">
      <w:pPr>
        <w:pStyle w:val="NoSpacing"/>
        <w:jc w:val="both"/>
        <w:rPr>
          <w:rFonts w:ascii="Arial" w:hAnsi="Arial" w:cs="Arial"/>
          <w:sz w:val="24"/>
          <w:szCs w:val="24"/>
          <w:shd w:val="clear" w:color="auto" w:fill="FFFFFF"/>
        </w:rPr>
      </w:pPr>
    </w:p>
    <w:p w14:paraId="3FC3B222" w14:textId="77777777" w:rsidR="00FE58B0" w:rsidRPr="0031437C" w:rsidRDefault="00FE58B0" w:rsidP="00861A7B">
      <w:pPr>
        <w:pStyle w:val="NoSpacing"/>
        <w:jc w:val="both"/>
        <w:rPr>
          <w:rFonts w:ascii="Arial" w:hAnsi="Arial" w:cs="Arial"/>
          <w:b/>
          <w:i/>
          <w:color w:val="1F3864" w:themeColor="accent1" w:themeShade="80"/>
          <w:sz w:val="24"/>
          <w:szCs w:val="24"/>
          <w:shd w:val="clear" w:color="auto" w:fill="FFFFFF"/>
        </w:rPr>
      </w:pPr>
      <w:r w:rsidRPr="0031437C">
        <w:rPr>
          <w:rFonts w:ascii="Arial" w:hAnsi="Arial" w:cs="Arial"/>
          <w:b/>
          <w:i/>
          <w:color w:val="1F3864" w:themeColor="accent1" w:themeShade="80"/>
          <w:sz w:val="24"/>
          <w:szCs w:val="24"/>
          <w:shd w:val="clear" w:color="auto" w:fill="FFFFFF"/>
        </w:rPr>
        <w:t>Advocacy</w:t>
      </w:r>
    </w:p>
    <w:p w14:paraId="02782B95" w14:textId="77777777" w:rsidR="00EA4879" w:rsidRDefault="00FE58B0" w:rsidP="00861A7B">
      <w:pPr>
        <w:pStyle w:val="NoSpacing"/>
        <w:jc w:val="both"/>
        <w:rPr>
          <w:rFonts w:ascii="Arial" w:hAnsi="Arial" w:cs="Arial"/>
          <w:sz w:val="24"/>
          <w:szCs w:val="24"/>
          <w:shd w:val="clear" w:color="auto" w:fill="FFFFFF"/>
        </w:rPr>
      </w:pPr>
      <w:r>
        <w:rPr>
          <w:rFonts w:ascii="Arial" w:hAnsi="Arial" w:cs="Arial"/>
          <w:sz w:val="24"/>
          <w:szCs w:val="24"/>
          <w:shd w:val="clear" w:color="auto" w:fill="FFFFFF"/>
        </w:rPr>
        <w:t>The HAG and CASU will continue to advocate for safe, timely and unhindered access for the COVID-19 response. This includes in particular:</w:t>
      </w:r>
    </w:p>
    <w:p w14:paraId="644B9926" w14:textId="77777777" w:rsidR="00EA4879" w:rsidRPr="00881B66" w:rsidRDefault="00EA4879" w:rsidP="00861A7B">
      <w:pPr>
        <w:pStyle w:val="NoSpacing"/>
        <w:jc w:val="both"/>
        <w:rPr>
          <w:rFonts w:ascii="Arial" w:hAnsi="Arial" w:cs="Arial"/>
          <w:sz w:val="24"/>
          <w:szCs w:val="24"/>
          <w:shd w:val="clear" w:color="auto" w:fill="FFFFFF"/>
        </w:rPr>
      </w:pPr>
    </w:p>
    <w:p w14:paraId="1EA86DC7" w14:textId="126F3035" w:rsidR="00D7151A" w:rsidRDefault="00EA4879" w:rsidP="00861A7B">
      <w:pPr>
        <w:pStyle w:val="NoSpacing"/>
        <w:jc w:val="both"/>
        <w:rPr>
          <w:rFonts w:ascii="Arial" w:hAnsi="Arial" w:cs="Arial"/>
          <w:sz w:val="24"/>
          <w:szCs w:val="24"/>
          <w:shd w:val="clear" w:color="auto" w:fill="FFFFFF"/>
        </w:rPr>
      </w:pPr>
      <w:r w:rsidRPr="00D7151A">
        <w:rPr>
          <w:rFonts w:ascii="Arial" w:hAnsi="Arial" w:cs="Arial"/>
          <w:i/>
          <w:color w:val="1F3864" w:themeColor="accent1" w:themeShade="80"/>
          <w:sz w:val="24"/>
          <w:szCs w:val="24"/>
          <w:shd w:val="clear" w:color="auto" w:fill="FFFFFF"/>
        </w:rPr>
        <w:t>Movement into</w:t>
      </w:r>
      <w:r w:rsidR="00C27C04">
        <w:rPr>
          <w:rFonts w:ascii="Arial" w:hAnsi="Arial" w:cs="Arial"/>
          <w:i/>
          <w:color w:val="1F3864" w:themeColor="accent1" w:themeShade="80"/>
          <w:sz w:val="24"/>
          <w:szCs w:val="24"/>
          <w:shd w:val="clear" w:color="auto" w:fill="FFFFFF"/>
        </w:rPr>
        <w:t xml:space="preserve"> and within</w:t>
      </w:r>
      <w:r w:rsidRPr="00D7151A">
        <w:rPr>
          <w:rFonts w:ascii="Arial" w:hAnsi="Arial" w:cs="Arial"/>
          <w:i/>
          <w:color w:val="1F3864" w:themeColor="accent1" w:themeShade="80"/>
          <w:sz w:val="24"/>
          <w:szCs w:val="24"/>
          <w:shd w:val="clear" w:color="auto" w:fill="FFFFFF"/>
        </w:rPr>
        <w:t xml:space="preserve"> the country:</w:t>
      </w:r>
      <w:r w:rsidRPr="00D7151A">
        <w:rPr>
          <w:rFonts w:ascii="Arial" w:hAnsi="Arial" w:cs="Arial"/>
          <w:color w:val="1F3864" w:themeColor="accent1" w:themeShade="80"/>
          <w:sz w:val="24"/>
          <w:szCs w:val="24"/>
          <w:shd w:val="clear" w:color="auto" w:fill="FFFFFF"/>
        </w:rPr>
        <w:t xml:space="preserve"> </w:t>
      </w:r>
    </w:p>
    <w:p w14:paraId="23575BCA" w14:textId="4EA94246" w:rsidR="00D7151A" w:rsidRDefault="00C27C04" w:rsidP="00D7151A">
      <w:pPr>
        <w:pStyle w:val="NoSpacing"/>
        <w:numPr>
          <w:ilvl w:val="0"/>
          <w:numId w:val="31"/>
        </w:numPr>
        <w:jc w:val="both"/>
        <w:rPr>
          <w:rFonts w:ascii="Arial" w:hAnsi="Arial" w:cs="Arial"/>
          <w:sz w:val="24"/>
          <w:szCs w:val="24"/>
          <w:shd w:val="clear" w:color="auto" w:fill="FFFFFF"/>
        </w:rPr>
      </w:pPr>
      <w:r>
        <w:rPr>
          <w:rFonts w:ascii="Arial" w:hAnsi="Arial" w:cs="Arial"/>
          <w:sz w:val="24"/>
          <w:szCs w:val="24"/>
          <w:shd w:val="clear" w:color="auto" w:fill="FFFFFF"/>
        </w:rPr>
        <w:t>Support to</w:t>
      </w:r>
      <w:r w:rsidR="00EA4879">
        <w:rPr>
          <w:rFonts w:ascii="Arial" w:hAnsi="Arial" w:cs="Arial"/>
          <w:sz w:val="24"/>
          <w:szCs w:val="24"/>
          <w:shd w:val="clear" w:color="auto" w:fill="FFFFFF"/>
        </w:rPr>
        <w:t xml:space="preserve"> the HC and donors in their advocacy fo</w:t>
      </w:r>
      <w:r w:rsidR="00922B81">
        <w:rPr>
          <w:rFonts w:ascii="Arial" w:hAnsi="Arial" w:cs="Arial"/>
          <w:sz w:val="24"/>
          <w:szCs w:val="24"/>
          <w:shd w:val="clear" w:color="auto" w:fill="FFFFFF"/>
        </w:rPr>
        <w:t>r borders to remain open for</w:t>
      </w:r>
      <w:r w:rsidR="00EA4879">
        <w:rPr>
          <w:rFonts w:ascii="Arial" w:hAnsi="Arial" w:cs="Arial"/>
          <w:sz w:val="24"/>
          <w:szCs w:val="24"/>
          <w:shd w:val="clear" w:color="auto" w:fill="FFFFFF"/>
        </w:rPr>
        <w:t xml:space="preserve"> relief items and movement of humanitarian staff. With </w:t>
      </w:r>
      <w:r w:rsidR="009C5DF8">
        <w:rPr>
          <w:rFonts w:ascii="Arial" w:hAnsi="Arial" w:cs="Arial"/>
          <w:sz w:val="24"/>
          <w:szCs w:val="24"/>
          <w:shd w:val="clear" w:color="auto" w:fill="FFFFFF"/>
        </w:rPr>
        <w:t>international</w:t>
      </w:r>
      <w:r w:rsidR="00922B81">
        <w:rPr>
          <w:rFonts w:ascii="Arial" w:hAnsi="Arial" w:cs="Arial"/>
          <w:sz w:val="24"/>
          <w:szCs w:val="24"/>
          <w:shd w:val="clear" w:color="auto" w:fill="FFFFFF"/>
        </w:rPr>
        <w:t xml:space="preserve"> flights to and from Kabul </w:t>
      </w:r>
      <w:r w:rsidR="009C5DF8">
        <w:rPr>
          <w:rFonts w:ascii="Arial" w:hAnsi="Arial" w:cs="Arial"/>
          <w:sz w:val="24"/>
          <w:szCs w:val="24"/>
          <w:shd w:val="clear" w:color="auto" w:fill="FFFFFF"/>
        </w:rPr>
        <w:t>being suspended</w:t>
      </w:r>
      <w:r w:rsidR="00922B81">
        <w:rPr>
          <w:rFonts w:ascii="Arial" w:hAnsi="Arial" w:cs="Arial"/>
          <w:sz w:val="24"/>
          <w:szCs w:val="24"/>
          <w:shd w:val="clear" w:color="auto" w:fill="FFFFFF"/>
        </w:rPr>
        <w:t>, HAG efforts to establish</w:t>
      </w:r>
      <w:r w:rsidR="00A654FC">
        <w:rPr>
          <w:rFonts w:ascii="Arial" w:hAnsi="Arial" w:cs="Arial"/>
          <w:sz w:val="24"/>
          <w:szCs w:val="24"/>
          <w:shd w:val="clear" w:color="auto" w:fill="FFFFFF"/>
        </w:rPr>
        <w:t xml:space="preserve"> an </w:t>
      </w:r>
      <w:r w:rsidR="00B650CF">
        <w:rPr>
          <w:rFonts w:ascii="Arial" w:hAnsi="Arial" w:cs="Arial"/>
          <w:sz w:val="24"/>
          <w:szCs w:val="24"/>
          <w:shd w:val="clear" w:color="auto" w:fill="FFFFFF"/>
        </w:rPr>
        <w:t xml:space="preserve">international </w:t>
      </w:r>
      <w:r w:rsidR="00A654FC">
        <w:rPr>
          <w:rFonts w:ascii="Arial" w:hAnsi="Arial" w:cs="Arial"/>
          <w:sz w:val="24"/>
          <w:szCs w:val="24"/>
          <w:shd w:val="clear" w:color="auto" w:fill="FFFFFF"/>
        </w:rPr>
        <w:t>air bridge are</w:t>
      </w:r>
      <w:r w:rsidR="00922B81">
        <w:rPr>
          <w:rFonts w:ascii="Arial" w:hAnsi="Arial" w:cs="Arial"/>
          <w:sz w:val="24"/>
          <w:szCs w:val="24"/>
          <w:shd w:val="clear" w:color="auto" w:fill="FFFFFF"/>
        </w:rPr>
        <w:t xml:space="preserve"> key</w:t>
      </w:r>
      <w:r w:rsidR="00A654FC">
        <w:rPr>
          <w:rFonts w:ascii="Arial" w:hAnsi="Arial" w:cs="Arial"/>
          <w:sz w:val="24"/>
          <w:szCs w:val="24"/>
          <w:shd w:val="clear" w:color="auto" w:fill="FFFFFF"/>
        </w:rPr>
        <w:t xml:space="preserve"> to maintain</w:t>
      </w:r>
      <w:r w:rsidR="00922B81">
        <w:rPr>
          <w:rFonts w:ascii="Arial" w:hAnsi="Arial" w:cs="Arial"/>
          <w:sz w:val="24"/>
          <w:szCs w:val="24"/>
          <w:shd w:val="clear" w:color="auto" w:fill="FFFFFF"/>
        </w:rPr>
        <w:t xml:space="preserve"> s</w:t>
      </w:r>
      <w:r w:rsidR="00D7151A">
        <w:rPr>
          <w:rFonts w:ascii="Arial" w:hAnsi="Arial" w:cs="Arial"/>
          <w:sz w:val="24"/>
          <w:szCs w:val="24"/>
          <w:shd w:val="clear" w:color="auto" w:fill="FFFFFF"/>
        </w:rPr>
        <w:t xml:space="preserve">taff </w:t>
      </w:r>
      <w:r w:rsidR="00B650CF">
        <w:rPr>
          <w:rFonts w:ascii="Arial" w:hAnsi="Arial" w:cs="Arial"/>
          <w:sz w:val="24"/>
          <w:szCs w:val="24"/>
          <w:shd w:val="clear" w:color="auto" w:fill="FFFFFF"/>
        </w:rPr>
        <w:t>movement in</w:t>
      </w:r>
      <w:r w:rsidR="00E20B26">
        <w:rPr>
          <w:rFonts w:ascii="Arial" w:hAnsi="Arial" w:cs="Arial"/>
          <w:sz w:val="24"/>
          <w:szCs w:val="24"/>
          <w:shd w:val="clear" w:color="auto" w:fill="FFFFFF"/>
        </w:rPr>
        <w:t xml:space="preserve"> and out of</w:t>
      </w:r>
      <w:r w:rsidR="00D7151A">
        <w:rPr>
          <w:rFonts w:ascii="Arial" w:hAnsi="Arial" w:cs="Arial"/>
          <w:sz w:val="24"/>
          <w:szCs w:val="24"/>
          <w:shd w:val="clear" w:color="auto" w:fill="FFFFFF"/>
        </w:rPr>
        <w:t xml:space="preserve"> Afghanistan</w:t>
      </w:r>
      <w:r w:rsidR="00B650CF">
        <w:rPr>
          <w:rFonts w:ascii="Arial" w:hAnsi="Arial" w:cs="Arial"/>
          <w:sz w:val="24"/>
          <w:szCs w:val="24"/>
          <w:shd w:val="clear" w:color="auto" w:fill="FFFFFF"/>
        </w:rPr>
        <w:t>, with particular focus on medevac options.</w:t>
      </w:r>
    </w:p>
    <w:p w14:paraId="7DC11031" w14:textId="77777777" w:rsidR="00D7151A" w:rsidRDefault="00D7151A" w:rsidP="00D7151A">
      <w:pPr>
        <w:pStyle w:val="NoSpacing"/>
        <w:ind w:left="720"/>
        <w:jc w:val="both"/>
        <w:rPr>
          <w:rFonts w:ascii="Arial" w:hAnsi="Arial" w:cs="Arial"/>
          <w:sz w:val="24"/>
          <w:szCs w:val="24"/>
          <w:shd w:val="clear" w:color="auto" w:fill="FFFFFF"/>
        </w:rPr>
      </w:pPr>
    </w:p>
    <w:p w14:paraId="0B452D3F" w14:textId="6F60EFA5" w:rsidR="00861A7B" w:rsidRDefault="00A1187F" w:rsidP="00D7151A">
      <w:pPr>
        <w:pStyle w:val="NoSpacing"/>
        <w:numPr>
          <w:ilvl w:val="0"/>
          <w:numId w:val="31"/>
        </w:numPr>
        <w:jc w:val="both"/>
        <w:rPr>
          <w:rFonts w:ascii="Arial" w:hAnsi="Arial" w:cs="Arial"/>
          <w:sz w:val="24"/>
          <w:szCs w:val="24"/>
          <w:shd w:val="clear" w:color="auto" w:fill="FFFFFF"/>
        </w:rPr>
      </w:pPr>
      <w:r>
        <w:rPr>
          <w:rFonts w:ascii="Arial" w:hAnsi="Arial" w:cs="Arial"/>
          <w:sz w:val="24"/>
          <w:szCs w:val="24"/>
          <w:shd w:val="clear" w:color="auto" w:fill="FFFFFF"/>
        </w:rPr>
        <w:t>T</w:t>
      </w:r>
      <w:r w:rsidR="00922B81">
        <w:rPr>
          <w:rFonts w:ascii="Arial" w:hAnsi="Arial" w:cs="Arial"/>
          <w:sz w:val="24"/>
          <w:szCs w:val="24"/>
          <w:shd w:val="clear" w:color="auto" w:fill="FFFFFF"/>
        </w:rPr>
        <w:t>he HAG also supports the HC advocating on highest political levels for visa exemptions for humanitarian staff respo</w:t>
      </w:r>
      <w:r w:rsidR="00D7151A">
        <w:rPr>
          <w:rFonts w:ascii="Arial" w:hAnsi="Arial" w:cs="Arial"/>
          <w:sz w:val="24"/>
          <w:szCs w:val="24"/>
          <w:shd w:val="clear" w:color="auto" w:fill="FFFFFF"/>
        </w:rPr>
        <w:t>nding to the COVID-19 outbreak.</w:t>
      </w:r>
    </w:p>
    <w:p w14:paraId="0C9B7E34" w14:textId="77777777" w:rsidR="00C27C04" w:rsidRDefault="00C27C04" w:rsidP="00C27C04">
      <w:pPr>
        <w:pStyle w:val="ListParagraph"/>
        <w:rPr>
          <w:rFonts w:ascii="Arial" w:hAnsi="Arial" w:cs="Arial"/>
          <w:shd w:val="clear" w:color="auto" w:fill="FFFFFF"/>
        </w:rPr>
      </w:pPr>
    </w:p>
    <w:p w14:paraId="60AFF500" w14:textId="5398EC4D" w:rsidR="00BE5BF2" w:rsidRDefault="00C27C04" w:rsidP="00BE5BF2">
      <w:pPr>
        <w:pStyle w:val="NoSpacing"/>
        <w:numPr>
          <w:ilvl w:val="0"/>
          <w:numId w:val="31"/>
        </w:numPr>
        <w:jc w:val="both"/>
        <w:rPr>
          <w:rFonts w:ascii="Arial" w:hAnsi="Arial" w:cs="Arial"/>
          <w:sz w:val="24"/>
          <w:szCs w:val="24"/>
          <w:shd w:val="clear" w:color="auto" w:fill="FFFFFF"/>
        </w:rPr>
      </w:pPr>
      <w:r>
        <w:rPr>
          <w:rFonts w:ascii="Arial" w:hAnsi="Arial" w:cs="Arial"/>
          <w:sz w:val="24"/>
          <w:szCs w:val="24"/>
          <w:shd w:val="clear" w:color="auto" w:fill="FFFFFF"/>
        </w:rPr>
        <w:t>Continued engagement with the NSAG-TB leadership to establish mechanisms for unhindered access of relief items and humanitarian staff linked to the COVID-19 response, including free movement along NSAG-TB controlled roads and non-interference with beneficiary selection or staff recruitment as defined in the Joint Operating Principles</w:t>
      </w:r>
      <w:r w:rsidR="00A1187F">
        <w:rPr>
          <w:rFonts w:ascii="Arial" w:hAnsi="Arial" w:cs="Arial"/>
          <w:sz w:val="24"/>
          <w:szCs w:val="24"/>
          <w:shd w:val="clear" w:color="auto" w:fill="FFFFFF"/>
        </w:rPr>
        <w:t xml:space="preserve"> (JOPs)</w:t>
      </w:r>
      <w:r>
        <w:rPr>
          <w:rFonts w:ascii="Arial" w:hAnsi="Arial" w:cs="Arial"/>
          <w:sz w:val="24"/>
          <w:szCs w:val="24"/>
          <w:shd w:val="clear" w:color="auto" w:fill="FFFFFF"/>
        </w:rPr>
        <w:t xml:space="preserve">. </w:t>
      </w:r>
    </w:p>
    <w:p w14:paraId="5956FAC2" w14:textId="77777777" w:rsidR="00BE5BF2" w:rsidRDefault="00BE5BF2" w:rsidP="00BE5BF2">
      <w:pPr>
        <w:pStyle w:val="ListParagraph"/>
        <w:rPr>
          <w:rFonts w:ascii="Arial" w:hAnsi="Arial" w:cs="Arial"/>
          <w:shd w:val="clear" w:color="auto" w:fill="FFFFFF"/>
        </w:rPr>
      </w:pPr>
    </w:p>
    <w:p w14:paraId="5BAF5DC4" w14:textId="1E15EEFA" w:rsidR="00B650CF" w:rsidRPr="00B650CF" w:rsidRDefault="009B19FF" w:rsidP="00B650CF">
      <w:pPr>
        <w:pStyle w:val="NoSpacing"/>
        <w:numPr>
          <w:ilvl w:val="0"/>
          <w:numId w:val="31"/>
        </w:numPr>
        <w:jc w:val="both"/>
        <w:rPr>
          <w:rFonts w:ascii="Arial" w:hAnsi="Arial" w:cs="Arial"/>
          <w:sz w:val="24"/>
          <w:szCs w:val="24"/>
          <w:shd w:val="clear" w:color="auto" w:fill="FFFFFF"/>
        </w:rPr>
      </w:pPr>
      <w:r w:rsidRPr="00BE5BF2">
        <w:rPr>
          <w:rFonts w:ascii="Arial" w:hAnsi="Arial" w:cs="Arial"/>
          <w:sz w:val="24"/>
          <w:szCs w:val="24"/>
          <w:shd w:val="clear" w:color="auto" w:fill="FFFFFF"/>
        </w:rPr>
        <w:t>Due to the ongoing conflict, road access to many places remains a challenge, with t</w:t>
      </w:r>
      <w:r w:rsidR="00D7151A" w:rsidRPr="00BE5BF2">
        <w:rPr>
          <w:rFonts w:ascii="Arial" w:hAnsi="Arial" w:cs="Arial"/>
          <w:sz w:val="24"/>
          <w:szCs w:val="24"/>
          <w:shd w:val="clear" w:color="auto" w:fill="FFFFFF"/>
        </w:rPr>
        <w:t>he humanitarian community</w:t>
      </w:r>
      <w:r w:rsidRPr="00BE5BF2">
        <w:rPr>
          <w:rFonts w:ascii="Arial" w:hAnsi="Arial" w:cs="Arial"/>
          <w:sz w:val="24"/>
          <w:szCs w:val="24"/>
          <w:shd w:val="clear" w:color="auto" w:fill="FFFFFF"/>
        </w:rPr>
        <w:t>’s ability to reach affected areas being highly dependent</w:t>
      </w:r>
      <w:r w:rsidR="00BE5BF2" w:rsidRPr="00BE5BF2">
        <w:rPr>
          <w:rFonts w:ascii="Arial" w:hAnsi="Arial" w:cs="Arial"/>
          <w:sz w:val="24"/>
          <w:szCs w:val="24"/>
          <w:shd w:val="clear" w:color="auto" w:fill="FFFFFF"/>
        </w:rPr>
        <w:t xml:space="preserve"> on</w:t>
      </w:r>
      <w:r w:rsidRPr="00BE5BF2">
        <w:rPr>
          <w:rFonts w:ascii="Arial" w:hAnsi="Arial" w:cs="Arial"/>
          <w:sz w:val="24"/>
          <w:szCs w:val="24"/>
          <w:shd w:val="clear" w:color="auto" w:fill="FFFFFF"/>
        </w:rPr>
        <w:t xml:space="preserve"> the services of UNHAS and PACTEC. </w:t>
      </w:r>
      <w:r w:rsidR="00544C03" w:rsidRPr="00BE5BF2">
        <w:rPr>
          <w:rFonts w:ascii="Arial" w:hAnsi="Arial" w:cs="Arial"/>
          <w:sz w:val="24"/>
          <w:szCs w:val="24"/>
          <w:shd w:val="clear" w:color="auto" w:fill="FFFFFF"/>
        </w:rPr>
        <w:t xml:space="preserve">It is therefore key for the HAG to continue </w:t>
      </w:r>
      <w:r w:rsidR="00760036" w:rsidRPr="00BE5BF2">
        <w:rPr>
          <w:rFonts w:ascii="Arial" w:hAnsi="Arial" w:cs="Arial"/>
          <w:sz w:val="24"/>
          <w:szCs w:val="24"/>
          <w:shd w:val="clear" w:color="auto" w:fill="FFFFFF"/>
        </w:rPr>
        <w:t>advocat</w:t>
      </w:r>
      <w:r w:rsidR="00544C03" w:rsidRPr="00BE5BF2">
        <w:rPr>
          <w:rFonts w:ascii="Arial" w:hAnsi="Arial" w:cs="Arial"/>
          <w:sz w:val="24"/>
          <w:szCs w:val="24"/>
          <w:shd w:val="clear" w:color="auto" w:fill="FFFFFF"/>
        </w:rPr>
        <w:t>ing</w:t>
      </w:r>
      <w:r w:rsidR="00760036" w:rsidRPr="00BE5BF2">
        <w:rPr>
          <w:rFonts w:ascii="Arial" w:hAnsi="Arial" w:cs="Arial"/>
          <w:sz w:val="24"/>
          <w:szCs w:val="24"/>
          <w:shd w:val="clear" w:color="auto" w:fill="FFFFFF"/>
        </w:rPr>
        <w:t xml:space="preserve"> for UNHAS</w:t>
      </w:r>
      <w:r w:rsidR="00544C03" w:rsidRPr="00BE5BF2">
        <w:rPr>
          <w:rFonts w:ascii="Arial" w:hAnsi="Arial" w:cs="Arial"/>
          <w:sz w:val="24"/>
          <w:szCs w:val="24"/>
          <w:shd w:val="clear" w:color="auto" w:fill="FFFFFF"/>
        </w:rPr>
        <w:t xml:space="preserve"> and PACTEC</w:t>
      </w:r>
      <w:r w:rsidR="00760036" w:rsidRPr="00BE5BF2">
        <w:rPr>
          <w:rFonts w:ascii="Arial" w:hAnsi="Arial" w:cs="Arial"/>
          <w:sz w:val="24"/>
          <w:szCs w:val="24"/>
          <w:shd w:val="clear" w:color="auto" w:fill="FFFFFF"/>
        </w:rPr>
        <w:t xml:space="preserve"> to maintain</w:t>
      </w:r>
      <w:r w:rsidR="00E20B26">
        <w:rPr>
          <w:rFonts w:ascii="Arial" w:hAnsi="Arial" w:cs="Arial"/>
          <w:sz w:val="24"/>
          <w:szCs w:val="24"/>
          <w:shd w:val="clear" w:color="auto" w:fill="FFFFFF"/>
        </w:rPr>
        <w:t xml:space="preserve"> and expand</w:t>
      </w:r>
      <w:r w:rsidR="00760036" w:rsidRPr="00BE5BF2">
        <w:rPr>
          <w:rFonts w:ascii="Arial" w:hAnsi="Arial" w:cs="Arial"/>
          <w:sz w:val="24"/>
          <w:szCs w:val="24"/>
          <w:shd w:val="clear" w:color="auto" w:fill="FFFFFF"/>
        </w:rPr>
        <w:t xml:space="preserve"> flights within </w:t>
      </w:r>
      <w:r w:rsidR="00544C03" w:rsidRPr="00BE5BF2">
        <w:rPr>
          <w:rFonts w:ascii="Arial" w:hAnsi="Arial" w:cs="Arial"/>
          <w:sz w:val="24"/>
          <w:szCs w:val="24"/>
          <w:shd w:val="clear" w:color="auto" w:fill="FFFFFF"/>
        </w:rPr>
        <w:t xml:space="preserve">Afghanistan to enable a broad and efficient COVID-19 response. </w:t>
      </w:r>
    </w:p>
    <w:p w14:paraId="5E356135" w14:textId="40DF2970" w:rsidR="00D7151A" w:rsidRDefault="00D7151A" w:rsidP="00D7151A">
      <w:pPr>
        <w:pStyle w:val="NoSpacing"/>
        <w:jc w:val="both"/>
        <w:rPr>
          <w:rFonts w:ascii="Arial" w:hAnsi="Arial" w:cs="Arial"/>
          <w:sz w:val="24"/>
          <w:szCs w:val="24"/>
          <w:shd w:val="clear" w:color="auto" w:fill="FFFFFF"/>
        </w:rPr>
      </w:pPr>
    </w:p>
    <w:p w14:paraId="3AD8C340" w14:textId="44D1F286" w:rsidR="0047342F" w:rsidRDefault="0047342F" w:rsidP="00861A7B">
      <w:pPr>
        <w:pStyle w:val="NoSpacing"/>
        <w:jc w:val="both"/>
        <w:rPr>
          <w:rFonts w:ascii="Arial" w:hAnsi="Arial" w:cs="Arial"/>
          <w:sz w:val="24"/>
          <w:szCs w:val="24"/>
          <w:shd w:val="clear" w:color="auto" w:fill="FFFFFF"/>
        </w:rPr>
      </w:pPr>
    </w:p>
    <w:p w14:paraId="71172A89" w14:textId="77777777" w:rsidR="0051190D" w:rsidRDefault="0047342F" w:rsidP="0047342F">
      <w:pPr>
        <w:pStyle w:val="NoSpacing"/>
        <w:jc w:val="both"/>
        <w:rPr>
          <w:rFonts w:ascii="Arial" w:hAnsi="Arial" w:cs="Arial"/>
          <w:i/>
          <w:color w:val="1F3864" w:themeColor="accent1" w:themeShade="80"/>
          <w:sz w:val="24"/>
          <w:szCs w:val="24"/>
          <w:shd w:val="clear" w:color="auto" w:fill="FFFFFF"/>
        </w:rPr>
      </w:pPr>
      <w:r w:rsidRPr="0051190D">
        <w:rPr>
          <w:rFonts w:ascii="Arial" w:hAnsi="Arial" w:cs="Arial"/>
          <w:i/>
          <w:color w:val="1F3864" w:themeColor="accent1" w:themeShade="80"/>
          <w:sz w:val="24"/>
          <w:szCs w:val="24"/>
          <w:shd w:val="clear" w:color="auto" w:fill="FFFFFF"/>
        </w:rPr>
        <w:t>Military Operations and conduct of hostilities:</w:t>
      </w:r>
    </w:p>
    <w:p w14:paraId="7F984043" w14:textId="77777777" w:rsidR="00A91735" w:rsidRDefault="00A91735" w:rsidP="00A91735">
      <w:pPr>
        <w:pStyle w:val="NoSpacing"/>
        <w:numPr>
          <w:ilvl w:val="0"/>
          <w:numId w:val="32"/>
        </w:numPr>
        <w:jc w:val="both"/>
        <w:rPr>
          <w:rFonts w:ascii="Arial" w:hAnsi="Arial" w:cs="Arial"/>
          <w:sz w:val="24"/>
          <w:szCs w:val="24"/>
          <w:shd w:val="clear" w:color="auto" w:fill="FFFFFF"/>
        </w:rPr>
      </w:pPr>
      <w:r>
        <w:rPr>
          <w:rFonts w:ascii="Arial" w:hAnsi="Arial" w:cs="Arial"/>
          <w:sz w:val="24"/>
          <w:szCs w:val="24"/>
          <w:shd w:val="clear" w:color="auto" w:fill="FFFFFF"/>
        </w:rPr>
        <w:t xml:space="preserve">Continued support to the HC in engaging the government and NSAG-TB leadership on the possibility of jointly responding to COVID-19, including in defining most vulnerable areas. With ongoing fighting impeding a fast and efficient COVID-19 response, the HAG will continue to advocate for a renewed reduction of violence. </w:t>
      </w:r>
    </w:p>
    <w:p w14:paraId="41E1697A" w14:textId="77777777" w:rsidR="00A91735" w:rsidRDefault="00A91735" w:rsidP="00A91735">
      <w:pPr>
        <w:pStyle w:val="NoSpacing"/>
        <w:ind w:left="720"/>
        <w:jc w:val="both"/>
        <w:rPr>
          <w:rFonts w:ascii="Arial" w:hAnsi="Arial" w:cs="Arial"/>
          <w:sz w:val="24"/>
          <w:szCs w:val="24"/>
          <w:shd w:val="clear" w:color="auto" w:fill="FFFFFF"/>
        </w:rPr>
      </w:pPr>
    </w:p>
    <w:p w14:paraId="306841B7" w14:textId="691D0784" w:rsidR="0051190D" w:rsidRPr="0051190D" w:rsidRDefault="0051190D" w:rsidP="0051190D">
      <w:pPr>
        <w:pStyle w:val="NoSpacing"/>
        <w:numPr>
          <w:ilvl w:val="0"/>
          <w:numId w:val="32"/>
        </w:numPr>
        <w:jc w:val="both"/>
        <w:rPr>
          <w:rFonts w:ascii="Arial" w:hAnsi="Arial" w:cs="Arial"/>
          <w:sz w:val="24"/>
          <w:szCs w:val="24"/>
          <w:shd w:val="clear" w:color="auto" w:fill="FFFFFF"/>
        </w:rPr>
      </w:pPr>
      <w:r>
        <w:rPr>
          <w:rFonts w:ascii="Arial" w:hAnsi="Arial" w:cs="Arial"/>
          <w:sz w:val="24"/>
          <w:szCs w:val="24"/>
          <w:shd w:val="clear" w:color="auto" w:fill="FFFFFF"/>
        </w:rPr>
        <w:t>Continued engagement</w:t>
      </w:r>
      <w:r w:rsidR="0047342F">
        <w:rPr>
          <w:rFonts w:ascii="Arial" w:hAnsi="Arial" w:cs="Arial"/>
          <w:sz w:val="24"/>
          <w:szCs w:val="24"/>
          <w:shd w:val="clear" w:color="auto" w:fill="FFFFFF"/>
        </w:rPr>
        <w:t xml:space="preserve"> with IMF and ANDSF using established </w:t>
      </w:r>
      <w:proofErr w:type="spellStart"/>
      <w:r w:rsidR="008E5775">
        <w:rPr>
          <w:rFonts w:ascii="Arial" w:hAnsi="Arial" w:cs="Arial"/>
          <w:sz w:val="24"/>
          <w:szCs w:val="24"/>
          <w:shd w:val="clear" w:color="auto" w:fill="FFFFFF"/>
        </w:rPr>
        <w:t>CMCoord</w:t>
      </w:r>
      <w:proofErr w:type="spellEnd"/>
      <w:r>
        <w:rPr>
          <w:rFonts w:ascii="Arial" w:hAnsi="Arial" w:cs="Arial"/>
          <w:sz w:val="24"/>
          <w:szCs w:val="24"/>
          <w:shd w:val="clear" w:color="auto" w:fill="FFFFFF"/>
        </w:rPr>
        <w:t xml:space="preserve"> mechanisms, including outreach to Afghan security forces for the respect of IHL as the Afghan government envisages movement restrictions and confinement centres. </w:t>
      </w:r>
      <w:r w:rsidRPr="0051190D">
        <w:rPr>
          <w:rFonts w:ascii="Arial" w:hAnsi="Arial" w:cs="Arial"/>
          <w:sz w:val="24"/>
          <w:szCs w:val="24"/>
          <w:shd w:val="clear" w:color="auto" w:fill="FFFFFF"/>
        </w:rPr>
        <w:t>Lockdowns, quarantines and other such measures to contain and combat the spread of COVID-19 should always be carried out in strict accordance with human rights standards and in a way that is necessary and proportionate to the evaluated risk.</w:t>
      </w:r>
    </w:p>
    <w:p w14:paraId="6535BAFB" w14:textId="77777777" w:rsidR="0051190D" w:rsidRPr="0051190D" w:rsidRDefault="0051190D" w:rsidP="0051190D">
      <w:pPr>
        <w:pStyle w:val="NoSpacing"/>
        <w:rPr>
          <w:rFonts w:ascii="Arial" w:hAnsi="Arial" w:cs="Arial"/>
          <w:sz w:val="24"/>
          <w:szCs w:val="24"/>
          <w:shd w:val="clear" w:color="auto" w:fill="FFFFFF"/>
        </w:rPr>
      </w:pPr>
    </w:p>
    <w:p w14:paraId="6D909D7F" w14:textId="172E7EDE" w:rsidR="0051190D" w:rsidRDefault="0047342F" w:rsidP="0051190D">
      <w:pPr>
        <w:pStyle w:val="NoSpacing"/>
        <w:numPr>
          <w:ilvl w:val="0"/>
          <w:numId w:val="32"/>
        </w:numPr>
        <w:jc w:val="both"/>
        <w:rPr>
          <w:rFonts w:ascii="Arial" w:hAnsi="Arial" w:cs="Arial"/>
          <w:sz w:val="24"/>
          <w:szCs w:val="24"/>
          <w:shd w:val="clear" w:color="auto" w:fill="FFFFFF"/>
        </w:rPr>
      </w:pPr>
      <w:r>
        <w:rPr>
          <w:rFonts w:ascii="Arial" w:hAnsi="Arial" w:cs="Arial"/>
          <w:sz w:val="24"/>
          <w:szCs w:val="24"/>
          <w:shd w:val="clear" w:color="auto" w:fill="FFFFFF"/>
        </w:rPr>
        <w:t xml:space="preserve">OCHA regional offices play an important role in addressing and if </w:t>
      </w:r>
      <w:r w:rsidR="00465318">
        <w:rPr>
          <w:rFonts w:ascii="Arial" w:hAnsi="Arial" w:cs="Arial"/>
          <w:sz w:val="24"/>
          <w:szCs w:val="24"/>
          <w:shd w:val="clear" w:color="auto" w:fill="FFFFFF"/>
        </w:rPr>
        <w:t>necessary,</w:t>
      </w:r>
      <w:r>
        <w:rPr>
          <w:rFonts w:ascii="Arial" w:hAnsi="Arial" w:cs="Arial"/>
          <w:sz w:val="24"/>
          <w:szCs w:val="24"/>
          <w:shd w:val="clear" w:color="auto" w:fill="FFFFFF"/>
        </w:rPr>
        <w:t xml:space="preserve"> elevating </w:t>
      </w:r>
      <w:proofErr w:type="spellStart"/>
      <w:r w:rsidR="008E5775">
        <w:rPr>
          <w:rFonts w:ascii="Arial" w:hAnsi="Arial" w:cs="Arial"/>
          <w:sz w:val="24"/>
          <w:szCs w:val="24"/>
          <w:shd w:val="clear" w:color="auto" w:fill="FFFFFF"/>
        </w:rPr>
        <w:t>CMCoord</w:t>
      </w:r>
      <w:proofErr w:type="spellEnd"/>
      <w:r>
        <w:rPr>
          <w:rFonts w:ascii="Arial" w:hAnsi="Arial" w:cs="Arial"/>
          <w:sz w:val="24"/>
          <w:szCs w:val="24"/>
          <w:shd w:val="clear" w:color="auto" w:fill="FFFFFF"/>
        </w:rPr>
        <w:t xml:space="preserve"> issues linked to the COVID-</w:t>
      </w:r>
      <w:r w:rsidR="00A91735">
        <w:rPr>
          <w:rFonts w:ascii="Arial" w:hAnsi="Arial" w:cs="Arial"/>
          <w:sz w:val="24"/>
          <w:szCs w:val="24"/>
          <w:shd w:val="clear" w:color="auto" w:fill="FFFFFF"/>
        </w:rPr>
        <w:t>19 response at a regional level</w:t>
      </w:r>
      <w:r>
        <w:rPr>
          <w:rFonts w:ascii="Arial" w:hAnsi="Arial" w:cs="Arial"/>
          <w:sz w:val="24"/>
          <w:szCs w:val="24"/>
          <w:shd w:val="clear" w:color="auto" w:fill="FFFFFF"/>
        </w:rPr>
        <w:t>, including at border crossing points.</w:t>
      </w:r>
    </w:p>
    <w:p w14:paraId="725FDCCC" w14:textId="77777777" w:rsidR="00A91735" w:rsidRDefault="00A91735" w:rsidP="00A91735">
      <w:pPr>
        <w:pStyle w:val="ListParagraph"/>
        <w:rPr>
          <w:rFonts w:ascii="Arial" w:hAnsi="Arial" w:cs="Arial"/>
          <w:shd w:val="clear" w:color="auto" w:fill="FFFFFF"/>
        </w:rPr>
      </w:pPr>
    </w:p>
    <w:p w14:paraId="0FFCDABA" w14:textId="668982DE" w:rsidR="00A91735" w:rsidRDefault="00A91735" w:rsidP="0051190D">
      <w:pPr>
        <w:pStyle w:val="NoSpacing"/>
        <w:numPr>
          <w:ilvl w:val="0"/>
          <w:numId w:val="32"/>
        </w:numPr>
        <w:jc w:val="both"/>
        <w:rPr>
          <w:rFonts w:ascii="Arial" w:hAnsi="Arial" w:cs="Arial"/>
          <w:sz w:val="24"/>
          <w:szCs w:val="24"/>
          <w:shd w:val="clear" w:color="auto" w:fill="FFFFFF"/>
        </w:rPr>
      </w:pPr>
      <w:r>
        <w:rPr>
          <w:rFonts w:ascii="Arial" w:hAnsi="Arial" w:cs="Arial"/>
          <w:sz w:val="24"/>
          <w:szCs w:val="24"/>
          <w:shd w:val="clear" w:color="auto" w:fill="FFFFFF"/>
        </w:rPr>
        <w:t xml:space="preserve">Sensitize both the Afghan government and the NSAG-TB leadership on the problem of powerbrokers who might use the situation for personal enrichment or abuse of power. </w:t>
      </w:r>
    </w:p>
    <w:p w14:paraId="1AAD808C" w14:textId="57A4994B" w:rsidR="00FE58B0" w:rsidRPr="00FE58B0" w:rsidRDefault="00FE58B0" w:rsidP="00FE58B0">
      <w:pPr>
        <w:rPr>
          <w:color w:val="1F497D"/>
        </w:rPr>
      </w:pPr>
    </w:p>
    <w:p w14:paraId="14177ED7" w14:textId="483B56DE" w:rsidR="00881B66" w:rsidRPr="00A91735" w:rsidRDefault="00E71FC0" w:rsidP="008C1021">
      <w:pPr>
        <w:pStyle w:val="NoSpacing"/>
        <w:jc w:val="both"/>
        <w:rPr>
          <w:rFonts w:ascii="Arial" w:hAnsi="Arial" w:cs="Arial"/>
          <w:i/>
          <w:color w:val="1F3864" w:themeColor="accent1" w:themeShade="80"/>
          <w:sz w:val="24"/>
          <w:szCs w:val="24"/>
          <w:shd w:val="clear" w:color="auto" w:fill="FFFFFF"/>
        </w:rPr>
      </w:pPr>
      <w:r w:rsidRPr="00A91735">
        <w:rPr>
          <w:rFonts w:ascii="Arial" w:hAnsi="Arial" w:cs="Arial"/>
          <w:i/>
          <w:color w:val="1F3864" w:themeColor="accent1" w:themeShade="80"/>
          <w:sz w:val="24"/>
          <w:szCs w:val="24"/>
          <w:shd w:val="clear" w:color="auto" w:fill="FFFFFF"/>
        </w:rPr>
        <w:t>Coordin</w:t>
      </w:r>
      <w:r w:rsidR="00881B66" w:rsidRPr="00A91735">
        <w:rPr>
          <w:rFonts w:ascii="Arial" w:hAnsi="Arial" w:cs="Arial"/>
          <w:i/>
          <w:color w:val="1F3864" w:themeColor="accent1" w:themeShade="80"/>
          <w:sz w:val="24"/>
          <w:szCs w:val="24"/>
          <w:shd w:val="clear" w:color="auto" w:fill="FFFFFF"/>
        </w:rPr>
        <w:t>ation</w:t>
      </w:r>
    </w:p>
    <w:p w14:paraId="6D6EF1D9" w14:textId="4A5BF442" w:rsidR="008E5775" w:rsidRDefault="00E71FC0" w:rsidP="008E5775">
      <w:pPr>
        <w:pStyle w:val="NoSpacing"/>
        <w:numPr>
          <w:ilvl w:val="0"/>
          <w:numId w:val="33"/>
        </w:numPr>
        <w:jc w:val="both"/>
        <w:rPr>
          <w:rFonts w:ascii="Arial" w:hAnsi="Arial" w:cs="Arial"/>
          <w:sz w:val="24"/>
          <w:szCs w:val="24"/>
          <w:shd w:val="clear" w:color="auto" w:fill="FFFFFF"/>
        </w:rPr>
      </w:pPr>
      <w:r>
        <w:rPr>
          <w:rFonts w:ascii="Arial" w:hAnsi="Arial" w:cs="Arial"/>
          <w:sz w:val="24"/>
          <w:szCs w:val="24"/>
          <w:shd w:val="clear" w:color="auto" w:fill="FFFFFF"/>
        </w:rPr>
        <w:t>For the time being and in order to respect ‘social</w:t>
      </w:r>
      <w:r w:rsidR="008E5775">
        <w:rPr>
          <w:rFonts w:ascii="Arial" w:hAnsi="Arial" w:cs="Arial"/>
          <w:sz w:val="24"/>
          <w:szCs w:val="24"/>
          <w:shd w:val="clear" w:color="auto" w:fill="FFFFFF"/>
        </w:rPr>
        <w:t xml:space="preserve"> distancing’ measures, the HAG and </w:t>
      </w:r>
      <w:r>
        <w:rPr>
          <w:rFonts w:ascii="Arial" w:hAnsi="Arial" w:cs="Arial"/>
          <w:sz w:val="24"/>
          <w:szCs w:val="24"/>
          <w:shd w:val="clear" w:color="auto" w:fill="FFFFFF"/>
        </w:rPr>
        <w:t>NNGO HAG</w:t>
      </w:r>
      <w:r w:rsidR="008E5775">
        <w:rPr>
          <w:rFonts w:ascii="Arial" w:hAnsi="Arial" w:cs="Arial"/>
          <w:sz w:val="24"/>
          <w:szCs w:val="24"/>
          <w:shd w:val="clear" w:color="auto" w:fill="FFFFFF"/>
        </w:rPr>
        <w:t xml:space="preserve"> will not meet in person, with OCHA regional offices deciding on meeting mechanisms for the</w:t>
      </w:r>
      <w:r>
        <w:rPr>
          <w:rFonts w:ascii="Arial" w:hAnsi="Arial" w:cs="Arial"/>
          <w:sz w:val="24"/>
          <w:szCs w:val="24"/>
          <w:shd w:val="clear" w:color="auto" w:fill="FFFFFF"/>
        </w:rPr>
        <w:t xml:space="preserve"> regional HAG. However, close contact to HAG members</w:t>
      </w:r>
      <w:r w:rsidR="00A94230">
        <w:rPr>
          <w:rFonts w:ascii="Arial" w:hAnsi="Arial" w:cs="Arial"/>
          <w:sz w:val="24"/>
          <w:szCs w:val="24"/>
          <w:shd w:val="clear" w:color="auto" w:fill="FFFFFF"/>
        </w:rPr>
        <w:t xml:space="preserve"> will be maintained</w:t>
      </w:r>
      <w:r>
        <w:rPr>
          <w:rFonts w:ascii="Arial" w:hAnsi="Arial" w:cs="Arial"/>
          <w:sz w:val="24"/>
          <w:szCs w:val="24"/>
          <w:shd w:val="clear" w:color="auto" w:fill="FFFFFF"/>
        </w:rPr>
        <w:t xml:space="preserve"> through other means</w:t>
      </w:r>
      <w:r w:rsidR="00A91735">
        <w:rPr>
          <w:rFonts w:ascii="Arial" w:hAnsi="Arial" w:cs="Arial"/>
          <w:sz w:val="24"/>
          <w:szCs w:val="24"/>
          <w:shd w:val="clear" w:color="auto" w:fill="FFFFFF"/>
        </w:rPr>
        <w:t>, including weekly ‘HAG updates’ by mail and monthly skype/zoom meetings.</w:t>
      </w:r>
    </w:p>
    <w:p w14:paraId="44B658C0" w14:textId="77777777" w:rsidR="008A1D70" w:rsidRDefault="008A1D70" w:rsidP="008A1D70">
      <w:pPr>
        <w:pStyle w:val="NoSpacing"/>
        <w:ind w:left="720"/>
        <w:jc w:val="both"/>
        <w:rPr>
          <w:rFonts w:ascii="Arial" w:hAnsi="Arial" w:cs="Arial"/>
          <w:sz w:val="24"/>
          <w:szCs w:val="24"/>
          <w:shd w:val="clear" w:color="auto" w:fill="FFFFFF"/>
        </w:rPr>
      </w:pPr>
    </w:p>
    <w:p w14:paraId="5051E0FB" w14:textId="53965C33" w:rsidR="008E5775" w:rsidRDefault="008E5775" w:rsidP="0013146C">
      <w:pPr>
        <w:pStyle w:val="NoSpacing"/>
        <w:numPr>
          <w:ilvl w:val="0"/>
          <w:numId w:val="33"/>
        </w:numPr>
        <w:jc w:val="both"/>
        <w:rPr>
          <w:rFonts w:ascii="Arial" w:hAnsi="Arial" w:cs="Arial"/>
          <w:sz w:val="24"/>
          <w:szCs w:val="24"/>
          <w:shd w:val="clear" w:color="auto" w:fill="FFFFFF"/>
        </w:rPr>
      </w:pPr>
      <w:r w:rsidRPr="008A1D70">
        <w:rPr>
          <w:rFonts w:ascii="Arial" w:hAnsi="Arial" w:cs="Arial"/>
          <w:sz w:val="24"/>
          <w:szCs w:val="24"/>
          <w:shd w:val="clear" w:color="auto" w:fill="FFFFFF"/>
        </w:rPr>
        <w:t>Sensitize humanitarian partners to continue using the JOPs for engagement in bilateral and joint negotiations with authorities</w:t>
      </w:r>
      <w:r w:rsidR="008A1D70">
        <w:rPr>
          <w:rFonts w:ascii="Arial" w:hAnsi="Arial" w:cs="Arial"/>
          <w:sz w:val="24"/>
          <w:szCs w:val="24"/>
          <w:shd w:val="clear" w:color="auto" w:fill="FFFFFF"/>
        </w:rPr>
        <w:t>.</w:t>
      </w:r>
    </w:p>
    <w:p w14:paraId="0F1F2A9A" w14:textId="77777777" w:rsidR="00A91735" w:rsidRDefault="00A91735" w:rsidP="00A91735">
      <w:pPr>
        <w:pStyle w:val="NoSpacing"/>
        <w:ind w:left="720"/>
        <w:jc w:val="both"/>
        <w:rPr>
          <w:rFonts w:ascii="Arial" w:hAnsi="Arial" w:cs="Arial"/>
          <w:sz w:val="24"/>
          <w:szCs w:val="24"/>
          <w:shd w:val="clear" w:color="auto" w:fill="FFFFFF"/>
        </w:rPr>
      </w:pPr>
    </w:p>
    <w:p w14:paraId="18AFE82D" w14:textId="25F6A936" w:rsidR="00A91735" w:rsidRDefault="00A91735" w:rsidP="00A91735">
      <w:pPr>
        <w:pStyle w:val="NoSpacing"/>
        <w:numPr>
          <w:ilvl w:val="0"/>
          <w:numId w:val="33"/>
        </w:numPr>
        <w:jc w:val="both"/>
        <w:rPr>
          <w:rFonts w:ascii="Arial" w:hAnsi="Arial" w:cs="Arial"/>
          <w:sz w:val="24"/>
          <w:szCs w:val="24"/>
          <w:shd w:val="clear" w:color="auto" w:fill="FFFFFF"/>
        </w:rPr>
      </w:pPr>
      <w:r>
        <w:rPr>
          <w:rFonts w:ascii="Arial" w:hAnsi="Arial" w:cs="Arial"/>
          <w:sz w:val="24"/>
          <w:szCs w:val="24"/>
          <w:shd w:val="clear" w:color="auto" w:fill="FFFFFF"/>
        </w:rPr>
        <w:t>T</w:t>
      </w:r>
      <w:r w:rsidR="00A94230" w:rsidRPr="00A91735">
        <w:rPr>
          <w:rFonts w:ascii="Arial" w:hAnsi="Arial" w:cs="Arial"/>
          <w:sz w:val="24"/>
          <w:szCs w:val="24"/>
          <w:shd w:val="clear" w:color="auto" w:fill="FFFFFF"/>
        </w:rPr>
        <w:t>he HAG remains the main forum to collect information</w:t>
      </w:r>
      <w:r>
        <w:rPr>
          <w:rFonts w:ascii="Arial" w:hAnsi="Arial" w:cs="Arial"/>
          <w:sz w:val="24"/>
          <w:szCs w:val="24"/>
          <w:shd w:val="clear" w:color="auto" w:fill="FFFFFF"/>
        </w:rPr>
        <w:t xml:space="preserve"> on access impediments linked to the COVID-19 outbreak and response. </w:t>
      </w:r>
      <w:r w:rsidR="008E5775">
        <w:rPr>
          <w:rFonts w:ascii="Arial" w:hAnsi="Arial" w:cs="Arial"/>
          <w:sz w:val="24"/>
          <w:szCs w:val="24"/>
          <w:shd w:val="clear" w:color="auto" w:fill="FFFFFF"/>
        </w:rPr>
        <w:t>While reporting mechanisms remain the same as for ‘normal’ access impediments, renewed g</w:t>
      </w:r>
      <w:r w:rsidR="004A488A">
        <w:rPr>
          <w:rFonts w:ascii="Arial" w:hAnsi="Arial" w:cs="Arial"/>
          <w:sz w:val="24"/>
          <w:szCs w:val="24"/>
          <w:shd w:val="clear" w:color="auto" w:fill="FFFFFF"/>
        </w:rPr>
        <w:t xml:space="preserve">uidance will be sent to HAG members and the HAG will work with the health cluster and Awaaz to ensure all constraints are captured and avoid duplications. </w:t>
      </w:r>
    </w:p>
    <w:p w14:paraId="1F7810E5" w14:textId="77777777" w:rsidR="004A488A" w:rsidRDefault="004A488A" w:rsidP="004A488A">
      <w:pPr>
        <w:pStyle w:val="ListParagraph"/>
        <w:rPr>
          <w:rFonts w:ascii="Arial" w:hAnsi="Arial" w:cs="Arial"/>
          <w:shd w:val="clear" w:color="auto" w:fill="FFFFFF"/>
        </w:rPr>
      </w:pPr>
    </w:p>
    <w:p w14:paraId="72AA50D6" w14:textId="77777777" w:rsidR="004A488A" w:rsidRDefault="004A488A" w:rsidP="008C1021">
      <w:pPr>
        <w:pStyle w:val="NoSpacing"/>
        <w:numPr>
          <w:ilvl w:val="0"/>
          <w:numId w:val="33"/>
        </w:numPr>
        <w:jc w:val="both"/>
        <w:rPr>
          <w:rFonts w:ascii="Arial" w:hAnsi="Arial" w:cs="Arial"/>
          <w:sz w:val="24"/>
          <w:szCs w:val="24"/>
          <w:shd w:val="clear" w:color="auto" w:fill="FFFFFF"/>
        </w:rPr>
      </w:pPr>
      <w:r>
        <w:rPr>
          <w:rFonts w:ascii="Arial" w:hAnsi="Arial" w:cs="Arial"/>
          <w:sz w:val="24"/>
          <w:szCs w:val="24"/>
          <w:shd w:val="clear" w:color="auto" w:fill="FFFFFF"/>
        </w:rPr>
        <w:t xml:space="preserve">The HAG </w:t>
      </w:r>
      <w:r w:rsidR="00A94230" w:rsidRPr="004A488A">
        <w:rPr>
          <w:rFonts w:ascii="Arial" w:hAnsi="Arial" w:cs="Arial"/>
          <w:sz w:val="24"/>
          <w:szCs w:val="24"/>
          <w:shd w:val="clear" w:color="auto" w:fill="FFFFFF"/>
        </w:rPr>
        <w:t>promote</w:t>
      </w:r>
      <w:r>
        <w:rPr>
          <w:rFonts w:ascii="Arial" w:hAnsi="Arial" w:cs="Arial"/>
          <w:sz w:val="24"/>
          <w:szCs w:val="24"/>
          <w:shd w:val="clear" w:color="auto" w:fill="FFFFFF"/>
        </w:rPr>
        <w:t>s</w:t>
      </w:r>
      <w:r w:rsidR="00A94230" w:rsidRPr="004A488A">
        <w:rPr>
          <w:rFonts w:ascii="Arial" w:hAnsi="Arial" w:cs="Arial"/>
          <w:sz w:val="24"/>
          <w:szCs w:val="24"/>
          <w:shd w:val="clear" w:color="auto" w:fill="FFFFFF"/>
        </w:rPr>
        <w:t xml:space="preserve"> a coordinated approach on </w:t>
      </w:r>
      <w:r>
        <w:rPr>
          <w:rFonts w:ascii="Arial" w:hAnsi="Arial" w:cs="Arial"/>
          <w:sz w:val="24"/>
          <w:szCs w:val="24"/>
          <w:shd w:val="clear" w:color="auto" w:fill="FFFFFF"/>
        </w:rPr>
        <w:t>the COVID-19 response and</w:t>
      </w:r>
      <w:r w:rsidR="00A94230" w:rsidRPr="004A488A">
        <w:rPr>
          <w:rFonts w:ascii="Arial" w:hAnsi="Arial" w:cs="Arial"/>
          <w:sz w:val="24"/>
          <w:szCs w:val="24"/>
          <w:shd w:val="clear" w:color="auto" w:fill="FFFFFF"/>
        </w:rPr>
        <w:t xml:space="preserve"> will reach out to the health cluster</w:t>
      </w:r>
      <w:r>
        <w:rPr>
          <w:rFonts w:ascii="Arial" w:hAnsi="Arial" w:cs="Arial"/>
          <w:sz w:val="24"/>
          <w:szCs w:val="24"/>
          <w:shd w:val="clear" w:color="auto" w:fill="FFFFFF"/>
        </w:rPr>
        <w:t xml:space="preserve"> in particular, while remaining also available for individual organisations.</w:t>
      </w:r>
      <w:r w:rsidR="00A94230" w:rsidRPr="004A488A">
        <w:rPr>
          <w:rFonts w:ascii="Arial" w:hAnsi="Arial" w:cs="Arial"/>
          <w:sz w:val="24"/>
          <w:szCs w:val="24"/>
          <w:shd w:val="clear" w:color="auto" w:fill="FFFFFF"/>
        </w:rPr>
        <w:t xml:space="preserve"> </w:t>
      </w:r>
    </w:p>
    <w:p w14:paraId="0AEC21E0" w14:textId="77777777" w:rsidR="004A488A" w:rsidRDefault="004A488A" w:rsidP="004A488A">
      <w:pPr>
        <w:pStyle w:val="ListParagraph"/>
        <w:rPr>
          <w:rFonts w:ascii="Arial" w:hAnsi="Arial" w:cs="Arial"/>
          <w:shd w:val="clear" w:color="auto" w:fill="FFFFFF"/>
        </w:rPr>
      </w:pPr>
    </w:p>
    <w:p w14:paraId="76E4751F" w14:textId="1A6CAC62" w:rsidR="00A94230" w:rsidRDefault="00881B66" w:rsidP="008C1021">
      <w:pPr>
        <w:pStyle w:val="NoSpacing"/>
        <w:numPr>
          <w:ilvl w:val="0"/>
          <w:numId w:val="33"/>
        </w:numPr>
        <w:jc w:val="both"/>
        <w:rPr>
          <w:rFonts w:ascii="Arial" w:hAnsi="Arial" w:cs="Arial"/>
          <w:sz w:val="24"/>
          <w:szCs w:val="24"/>
          <w:shd w:val="clear" w:color="auto" w:fill="FFFFFF"/>
        </w:rPr>
      </w:pPr>
      <w:r w:rsidRPr="004A488A">
        <w:rPr>
          <w:rFonts w:ascii="Arial" w:hAnsi="Arial" w:cs="Arial"/>
          <w:sz w:val="24"/>
          <w:szCs w:val="24"/>
          <w:shd w:val="clear" w:color="auto" w:fill="FFFFFF"/>
        </w:rPr>
        <w:t xml:space="preserve">The HAG will support the OCHA communications team </w:t>
      </w:r>
      <w:r w:rsidR="004A488A">
        <w:rPr>
          <w:rFonts w:ascii="Arial" w:hAnsi="Arial" w:cs="Arial"/>
          <w:sz w:val="24"/>
          <w:szCs w:val="24"/>
          <w:shd w:val="clear" w:color="auto" w:fill="FFFFFF"/>
        </w:rPr>
        <w:t xml:space="preserve">and Awaaz </w:t>
      </w:r>
      <w:r w:rsidRPr="004A488A">
        <w:rPr>
          <w:rFonts w:ascii="Arial" w:hAnsi="Arial" w:cs="Arial"/>
          <w:sz w:val="24"/>
          <w:szCs w:val="24"/>
          <w:shd w:val="clear" w:color="auto" w:fill="FFFFFF"/>
        </w:rPr>
        <w:t xml:space="preserve">in monitoring the perception about the response and responders and advocate for staff behaviour and practices to be in line with the JOPs. </w:t>
      </w:r>
    </w:p>
    <w:p w14:paraId="55093CA8" w14:textId="77777777" w:rsidR="00465318" w:rsidRDefault="00465318" w:rsidP="00465318">
      <w:pPr>
        <w:pStyle w:val="ListParagraph"/>
        <w:rPr>
          <w:rFonts w:ascii="Arial" w:hAnsi="Arial" w:cs="Arial"/>
          <w:shd w:val="clear" w:color="auto" w:fill="FFFFFF"/>
        </w:rPr>
      </w:pPr>
    </w:p>
    <w:p w14:paraId="561DEC90" w14:textId="3D0FA01B" w:rsidR="00465318" w:rsidRDefault="00465318" w:rsidP="008C1021">
      <w:pPr>
        <w:pStyle w:val="NoSpacing"/>
        <w:numPr>
          <w:ilvl w:val="0"/>
          <w:numId w:val="33"/>
        </w:numPr>
        <w:jc w:val="both"/>
        <w:rPr>
          <w:rFonts w:ascii="Arial" w:hAnsi="Arial" w:cs="Arial"/>
          <w:sz w:val="24"/>
          <w:szCs w:val="24"/>
          <w:shd w:val="clear" w:color="auto" w:fill="FFFFFF"/>
        </w:rPr>
      </w:pPr>
      <w:r>
        <w:rPr>
          <w:rFonts w:ascii="Arial" w:hAnsi="Arial" w:cs="Arial"/>
          <w:sz w:val="24"/>
          <w:szCs w:val="24"/>
          <w:shd w:val="clear" w:color="auto" w:fill="FFFFFF"/>
        </w:rPr>
        <w:t>The HAG will engage with multiple actors - NATO RS, Donors, Partners (UN &amp; NGO) to establish a Cross Organisation Tactical Operations Center in order to advice strategic elements in country on the tactical courses of action available especially on MEDEVAC, Staying and Delivering, Pipeline issues (PPE), Engineering, Medical &amp; Aviation assets etc.</w:t>
      </w:r>
    </w:p>
    <w:p w14:paraId="4B415345" w14:textId="77777777" w:rsidR="00A1187F" w:rsidRDefault="00A1187F" w:rsidP="00A1187F">
      <w:pPr>
        <w:pStyle w:val="ListParagraph"/>
        <w:rPr>
          <w:rFonts w:ascii="Arial" w:hAnsi="Arial" w:cs="Arial"/>
          <w:shd w:val="clear" w:color="auto" w:fill="FFFFFF"/>
        </w:rPr>
      </w:pPr>
    </w:p>
    <w:p w14:paraId="24246BFD" w14:textId="77777777" w:rsidR="00A1187F" w:rsidRPr="004A488A" w:rsidRDefault="00A1187F" w:rsidP="00A1187F">
      <w:pPr>
        <w:pStyle w:val="NoSpacing"/>
        <w:numPr>
          <w:ilvl w:val="0"/>
          <w:numId w:val="33"/>
        </w:numPr>
        <w:jc w:val="both"/>
        <w:rPr>
          <w:rFonts w:ascii="Arial" w:hAnsi="Arial" w:cs="Arial"/>
          <w:sz w:val="24"/>
          <w:szCs w:val="24"/>
          <w:shd w:val="clear" w:color="auto" w:fill="FFFFFF"/>
        </w:rPr>
      </w:pPr>
      <w:r>
        <w:rPr>
          <w:rFonts w:ascii="Arial" w:hAnsi="Arial" w:cs="Arial"/>
          <w:sz w:val="24"/>
          <w:szCs w:val="24"/>
          <w:shd w:val="clear" w:color="auto" w:fill="FFFFFF"/>
        </w:rPr>
        <w:t xml:space="preserve">The HAG will continuously engage with Government and NSAG-TB interlocutors to provide unimpeded access to humanitarian workers and in particular to provide clarity to their ground operatives. </w:t>
      </w:r>
    </w:p>
    <w:p w14:paraId="1B7DFC36" w14:textId="1B12B4BB" w:rsidR="00A1187F" w:rsidRDefault="00A1187F" w:rsidP="00A1187F">
      <w:pPr>
        <w:pStyle w:val="NoSpacing"/>
        <w:jc w:val="both"/>
        <w:rPr>
          <w:rFonts w:ascii="Arial" w:hAnsi="Arial" w:cs="Arial"/>
          <w:sz w:val="24"/>
          <w:szCs w:val="24"/>
          <w:shd w:val="clear" w:color="auto" w:fill="FFFFFF"/>
        </w:rPr>
      </w:pPr>
      <w:bookmarkStart w:id="1" w:name="_GoBack"/>
      <w:bookmarkEnd w:id="1"/>
    </w:p>
    <w:p w14:paraId="5779A30D" w14:textId="77777777" w:rsidR="00465318" w:rsidRDefault="00465318" w:rsidP="00465318">
      <w:pPr>
        <w:pStyle w:val="ListParagraph"/>
        <w:rPr>
          <w:rFonts w:ascii="Arial" w:hAnsi="Arial" w:cs="Arial"/>
          <w:shd w:val="clear" w:color="auto" w:fill="FFFFFF"/>
        </w:rPr>
      </w:pPr>
    </w:p>
    <w:p w14:paraId="2672CF64" w14:textId="77777777" w:rsidR="005A567F" w:rsidRDefault="005A567F" w:rsidP="008C1021">
      <w:pPr>
        <w:pStyle w:val="NoSpacing"/>
        <w:jc w:val="both"/>
        <w:rPr>
          <w:rFonts w:ascii="Arial" w:hAnsi="Arial" w:cs="Arial"/>
          <w:sz w:val="24"/>
          <w:szCs w:val="24"/>
          <w:shd w:val="clear" w:color="auto" w:fill="FFFFFF"/>
        </w:rPr>
      </w:pPr>
    </w:p>
    <w:p w14:paraId="76CF4C1D" w14:textId="77777777" w:rsidR="005A567F" w:rsidRDefault="005A567F" w:rsidP="008C1021">
      <w:pPr>
        <w:pStyle w:val="NoSpacing"/>
        <w:jc w:val="both"/>
        <w:rPr>
          <w:rFonts w:ascii="Arial" w:hAnsi="Arial" w:cs="Arial"/>
          <w:sz w:val="24"/>
          <w:szCs w:val="24"/>
          <w:shd w:val="clear" w:color="auto" w:fill="FFFFFF"/>
        </w:rPr>
      </w:pPr>
    </w:p>
    <w:p w14:paraId="09EC3947" w14:textId="77777777" w:rsidR="005A567F" w:rsidRDefault="005A567F" w:rsidP="008C1021">
      <w:pPr>
        <w:pStyle w:val="NoSpacing"/>
        <w:jc w:val="both"/>
        <w:rPr>
          <w:rFonts w:ascii="Arial" w:hAnsi="Arial" w:cs="Arial"/>
          <w:sz w:val="24"/>
          <w:szCs w:val="24"/>
          <w:shd w:val="clear" w:color="auto" w:fill="FFFFFF"/>
        </w:rPr>
      </w:pPr>
    </w:p>
    <w:p w14:paraId="2162A0BB" w14:textId="77777777" w:rsidR="005A567F" w:rsidRDefault="005A567F" w:rsidP="008C1021">
      <w:pPr>
        <w:pStyle w:val="NoSpacing"/>
        <w:jc w:val="both"/>
        <w:rPr>
          <w:rFonts w:ascii="Arial" w:hAnsi="Arial" w:cs="Arial"/>
          <w:sz w:val="24"/>
          <w:szCs w:val="24"/>
          <w:shd w:val="clear" w:color="auto" w:fill="FFFFFF"/>
        </w:rPr>
      </w:pPr>
    </w:p>
    <w:p w14:paraId="6EB6173B" w14:textId="77777777" w:rsidR="005A567F" w:rsidRDefault="005A567F" w:rsidP="008C1021">
      <w:pPr>
        <w:pStyle w:val="NoSpacing"/>
        <w:jc w:val="both"/>
        <w:rPr>
          <w:rFonts w:ascii="Arial" w:hAnsi="Arial" w:cs="Arial"/>
          <w:sz w:val="24"/>
          <w:szCs w:val="24"/>
          <w:shd w:val="clear" w:color="auto" w:fill="FFFFFF"/>
        </w:rPr>
      </w:pPr>
    </w:p>
    <w:sectPr w:rsidR="005A567F">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2633D5" w16cex:dateUtc="2020-03-25T15:17:00Z"/>
  <w16cex:commentExtensible w16cex:durableId="2226323E" w16cex:dateUtc="2020-03-25T15:10:00Z"/>
  <w16cex:commentExtensible w16cex:durableId="2226337E" w16cex:dateUtc="2020-03-25T15:16:00Z"/>
  <w16cex:commentExtensible w16cex:durableId="2226325F" w16cex:dateUtc="2020-03-25T15:11:00Z"/>
  <w16cex:commentExtensible w16cex:durableId="22263478" w16cex:dateUtc="2020-03-25T15:20:00Z"/>
  <w16cex:commentExtensible w16cex:durableId="22263741" w16cex:dateUtc="2020-03-25T15:32:00Z"/>
  <w16cex:commentExtensible w16cex:durableId="222636BD" w16cex:dateUtc="2020-03-25T15:29:00Z"/>
  <w16cex:commentExtensible w16cex:durableId="222637EA" w16cex:dateUtc="2020-03-25T15:34:00Z"/>
  <w16cex:commentExtensible w16cex:durableId="222634DD" w16cex:dateUtc="2020-03-25T15:21:00Z"/>
  <w16cex:commentExtensible w16cex:durableId="22263787" w16cex:dateUtc="2020-03-25T15:33:00Z"/>
  <w16cex:commentExtensible w16cex:durableId="2226361A" w16cex:dateUtc="2020-03-25T15:27:00Z"/>
  <w16cex:commentExtensible w16cex:durableId="22263640" w16cex:dateUtc="2020-03-25T15:27:00Z"/>
  <w16cex:commentExtensible w16cex:durableId="2226367E" w16cex:dateUtc="2020-03-25T15:28:00Z"/>
  <w16cex:commentExtensible w16cex:durableId="222635EB" w16cex:dateUtc="2020-03-25T15:26:00Z"/>
  <w16cex:commentExtensible w16cex:durableId="22263957" w16cex:dateUtc="2020-03-25T15:41:00Z"/>
  <w16cex:commentExtensible w16cex:durableId="222638C2" w16cex:dateUtc="2020-03-25T15:38:00Z"/>
  <w16cex:commentExtensible w16cex:durableId="22263918" w16cex:dateUtc="2020-03-25T15:40: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0783D"/>
    <w:multiLevelType w:val="hybridMultilevel"/>
    <w:tmpl w:val="ABD808B4"/>
    <w:lvl w:ilvl="0" w:tplc="E2A8D09C">
      <w:start w:val="44"/>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03806E21"/>
    <w:multiLevelType w:val="hybridMultilevel"/>
    <w:tmpl w:val="011A7F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BF7C80"/>
    <w:multiLevelType w:val="hybridMultilevel"/>
    <w:tmpl w:val="3034B6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7F1971"/>
    <w:multiLevelType w:val="hybridMultilevel"/>
    <w:tmpl w:val="B93CE2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DE2ACC"/>
    <w:multiLevelType w:val="hybridMultilevel"/>
    <w:tmpl w:val="CE8C6108"/>
    <w:lvl w:ilvl="0" w:tplc="E2DEDE2C">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475D54"/>
    <w:multiLevelType w:val="hybridMultilevel"/>
    <w:tmpl w:val="C7A238AE"/>
    <w:lvl w:ilvl="0" w:tplc="2E68BEA8">
      <w:start w:val="83"/>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0D6168"/>
    <w:multiLevelType w:val="hybridMultilevel"/>
    <w:tmpl w:val="BD18CD8C"/>
    <w:lvl w:ilvl="0" w:tplc="F2F67BEE">
      <w:start w:val="1"/>
      <w:numFmt w:val="bullet"/>
      <w:lvlText w:val="-"/>
      <w:lvlJc w:val="left"/>
      <w:pPr>
        <w:ind w:left="720" w:hanging="360"/>
      </w:pPr>
      <w:rPr>
        <w:rFonts w:ascii="Georgia" w:eastAsiaTheme="minorHAnsi" w:hAnsi="Georg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B74A84"/>
    <w:multiLevelType w:val="hybridMultilevel"/>
    <w:tmpl w:val="83F8616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CF932D1"/>
    <w:multiLevelType w:val="hybridMultilevel"/>
    <w:tmpl w:val="5DBED7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E2573D"/>
    <w:multiLevelType w:val="hybridMultilevel"/>
    <w:tmpl w:val="BBE62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6F0B65"/>
    <w:multiLevelType w:val="hybridMultilevel"/>
    <w:tmpl w:val="C0E46F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1C47092"/>
    <w:multiLevelType w:val="hybridMultilevel"/>
    <w:tmpl w:val="9DECDE90"/>
    <w:lvl w:ilvl="0" w:tplc="F2682C66">
      <w:start w:val="7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C31D33"/>
    <w:multiLevelType w:val="hybridMultilevel"/>
    <w:tmpl w:val="0A582AEA"/>
    <w:lvl w:ilvl="0" w:tplc="C3F626E8">
      <w:start w:val="3"/>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870A4D"/>
    <w:multiLevelType w:val="hybridMultilevel"/>
    <w:tmpl w:val="953A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C2764D"/>
    <w:multiLevelType w:val="hybridMultilevel"/>
    <w:tmpl w:val="AC827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0B0AE4"/>
    <w:multiLevelType w:val="hybridMultilevel"/>
    <w:tmpl w:val="75B63F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43A35EA"/>
    <w:multiLevelType w:val="hybridMultilevel"/>
    <w:tmpl w:val="0E264B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5307E31"/>
    <w:multiLevelType w:val="hybridMultilevel"/>
    <w:tmpl w:val="88C09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8E0AA1"/>
    <w:multiLevelType w:val="hybridMultilevel"/>
    <w:tmpl w:val="EBD284E6"/>
    <w:lvl w:ilvl="0" w:tplc="06821C3E">
      <w:start w:val="1"/>
      <w:numFmt w:val="bullet"/>
      <w:lvlText w:val="•"/>
      <w:lvlJc w:val="left"/>
      <w:pPr>
        <w:tabs>
          <w:tab w:val="num" w:pos="720"/>
        </w:tabs>
        <w:ind w:left="720" w:hanging="360"/>
      </w:pPr>
      <w:rPr>
        <w:rFonts w:ascii="Arial" w:hAnsi="Arial" w:hint="default"/>
      </w:rPr>
    </w:lvl>
    <w:lvl w:ilvl="1" w:tplc="EF48520E">
      <w:start w:val="1"/>
      <w:numFmt w:val="bullet"/>
      <w:lvlText w:val="•"/>
      <w:lvlJc w:val="left"/>
      <w:pPr>
        <w:tabs>
          <w:tab w:val="num" w:pos="1440"/>
        </w:tabs>
        <w:ind w:left="1440" w:hanging="360"/>
      </w:pPr>
      <w:rPr>
        <w:rFonts w:ascii="Arial" w:hAnsi="Arial" w:hint="default"/>
      </w:rPr>
    </w:lvl>
    <w:lvl w:ilvl="2" w:tplc="5EDED1F8" w:tentative="1">
      <w:start w:val="1"/>
      <w:numFmt w:val="bullet"/>
      <w:lvlText w:val="•"/>
      <w:lvlJc w:val="left"/>
      <w:pPr>
        <w:tabs>
          <w:tab w:val="num" w:pos="2160"/>
        </w:tabs>
        <w:ind w:left="2160" w:hanging="360"/>
      </w:pPr>
      <w:rPr>
        <w:rFonts w:ascii="Arial" w:hAnsi="Arial" w:hint="default"/>
      </w:rPr>
    </w:lvl>
    <w:lvl w:ilvl="3" w:tplc="B504E760" w:tentative="1">
      <w:start w:val="1"/>
      <w:numFmt w:val="bullet"/>
      <w:lvlText w:val="•"/>
      <w:lvlJc w:val="left"/>
      <w:pPr>
        <w:tabs>
          <w:tab w:val="num" w:pos="2880"/>
        </w:tabs>
        <w:ind w:left="2880" w:hanging="360"/>
      </w:pPr>
      <w:rPr>
        <w:rFonts w:ascii="Arial" w:hAnsi="Arial" w:hint="default"/>
      </w:rPr>
    </w:lvl>
    <w:lvl w:ilvl="4" w:tplc="032CEFDE" w:tentative="1">
      <w:start w:val="1"/>
      <w:numFmt w:val="bullet"/>
      <w:lvlText w:val="•"/>
      <w:lvlJc w:val="left"/>
      <w:pPr>
        <w:tabs>
          <w:tab w:val="num" w:pos="3600"/>
        </w:tabs>
        <w:ind w:left="3600" w:hanging="360"/>
      </w:pPr>
      <w:rPr>
        <w:rFonts w:ascii="Arial" w:hAnsi="Arial" w:hint="default"/>
      </w:rPr>
    </w:lvl>
    <w:lvl w:ilvl="5" w:tplc="95EC0A6E" w:tentative="1">
      <w:start w:val="1"/>
      <w:numFmt w:val="bullet"/>
      <w:lvlText w:val="•"/>
      <w:lvlJc w:val="left"/>
      <w:pPr>
        <w:tabs>
          <w:tab w:val="num" w:pos="4320"/>
        </w:tabs>
        <w:ind w:left="4320" w:hanging="360"/>
      </w:pPr>
      <w:rPr>
        <w:rFonts w:ascii="Arial" w:hAnsi="Arial" w:hint="default"/>
      </w:rPr>
    </w:lvl>
    <w:lvl w:ilvl="6" w:tplc="83108386" w:tentative="1">
      <w:start w:val="1"/>
      <w:numFmt w:val="bullet"/>
      <w:lvlText w:val="•"/>
      <w:lvlJc w:val="left"/>
      <w:pPr>
        <w:tabs>
          <w:tab w:val="num" w:pos="5040"/>
        </w:tabs>
        <w:ind w:left="5040" w:hanging="360"/>
      </w:pPr>
      <w:rPr>
        <w:rFonts w:ascii="Arial" w:hAnsi="Arial" w:hint="default"/>
      </w:rPr>
    </w:lvl>
    <w:lvl w:ilvl="7" w:tplc="4852E062" w:tentative="1">
      <w:start w:val="1"/>
      <w:numFmt w:val="bullet"/>
      <w:lvlText w:val="•"/>
      <w:lvlJc w:val="left"/>
      <w:pPr>
        <w:tabs>
          <w:tab w:val="num" w:pos="5760"/>
        </w:tabs>
        <w:ind w:left="5760" w:hanging="360"/>
      </w:pPr>
      <w:rPr>
        <w:rFonts w:ascii="Arial" w:hAnsi="Arial" w:hint="default"/>
      </w:rPr>
    </w:lvl>
    <w:lvl w:ilvl="8" w:tplc="BAF4BCB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7AE1BB2"/>
    <w:multiLevelType w:val="hybridMultilevel"/>
    <w:tmpl w:val="D52EC83A"/>
    <w:lvl w:ilvl="0" w:tplc="36EC6666">
      <w:start w:val="9"/>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7444E6"/>
    <w:multiLevelType w:val="hybridMultilevel"/>
    <w:tmpl w:val="263AF948"/>
    <w:lvl w:ilvl="0" w:tplc="FB14D2A8">
      <w:start w:val="27"/>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98447F"/>
    <w:multiLevelType w:val="hybridMultilevel"/>
    <w:tmpl w:val="9BE2DBF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9D23E63"/>
    <w:multiLevelType w:val="hybridMultilevel"/>
    <w:tmpl w:val="418E5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3F07E6"/>
    <w:multiLevelType w:val="hybridMultilevel"/>
    <w:tmpl w:val="BF8E383C"/>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A5D06CB"/>
    <w:multiLevelType w:val="hybridMultilevel"/>
    <w:tmpl w:val="9BE2DBF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D3F6A"/>
    <w:multiLevelType w:val="hybridMultilevel"/>
    <w:tmpl w:val="17B865BC"/>
    <w:lvl w:ilvl="0" w:tplc="4B00A576">
      <w:start w:val="1"/>
      <w:numFmt w:val="bullet"/>
      <w:lvlText w:val="•"/>
      <w:lvlJc w:val="left"/>
      <w:pPr>
        <w:tabs>
          <w:tab w:val="num" w:pos="720"/>
        </w:tabs>
        <w:ind w:left="720" w:hanging="360"/>
      </w:pPr>
      <w:rPr>
        <w:rFonts w:ascii="Arial" w:hAnsi="Arial" w:hint="default"/>
      </w:rPr>
    </w:lvl>
    <w:lvl w:ilvl="1" w:tplc="51F6A9B4">
      <w:start w:val="1"/>
      <w:numFmt w:val="bullet"/>
      <w:lvlText w:val="•"/>
      <w:lvlJc w:val="left"/>
      <w:pPr>
        <w:tabs>
          <w:tab w:val="num" w:pos="1440"/>
        </w:tabs>
        <w:ind w:left="1440" w:hanging="360"/>
      </w:pPr>
      <w:rPr>
        <w:rFonts w:ascii="Arial" w:hAnsi="Arial" w:hint="default"/>
      </w:rPr>
    </w:lvl>
    <w:lvl w:ilvl="2" w:tplc="EDC06F1E" w:tentative="1">
      <w:start w:val="1"/>
      <w:numFmt w:val="bullet"/>
      <w:lvlText w:val="•"/>
      <w:lvlJc w:val="left"/>
      <w:pPr>
        <w:tabs>
          <w:tab w:val="num" w:pos="2160"/>
        </w:tabs>
        <w:ind w:left="2160" w:hanging="360"/>
      </w:pPr>
      <w:rPr>
        <w:rFonts w:ascii="Arial" w:hAnsi="Arial" w:hint="default"/>
      </w:rPr>
    </w:lvl>
    <w:lvl w:ilvl="3" w:tplc="34F03D9A" w:tentative="1">
      <w:start w:val="1"/>
      <w:numFmt w:val="bullet"/>
      <w:lvlText w:val="•"/>
      <w:lvlJc w:val="left"/>
      <w:pPr>
        <w:tabs>
          <w:tab w:val="num" w:pos="2880"/>
        </w:tabs>
        <w:ind w:left="2880" w:hanging="360"/>
      </w:pPr>
      <w:rPr>
        <w:rFonts w:ascii="Arial" w:hAnsi="Arial" w:hint="default"/>
      </w:rPr>
    </w:lvl>
    <w:lvl w:ilvl="4" w:tplc="A80C6686" w:tentative="1">
      <w:start w:val="1"/>
      <w:numFmt w:val="bullet"/>
      <w:lvlText w:val="•"/>
      <w:lvlJc w:val="left"/>
      <w:pPr>
        <w:tabs>
          <w:tab w:val="num" w:pos="3600"/>
        </w:tabs>
        <w:ind w:left="3600" w:hanging="360"/>
      </w:pPr>
      <w:rPr>
        <w:rFonts w:ascii="Arial" w:hAnsi="Arial" w:hint="default"/>
      </w:rPr>
    </w:lvl>
    <w:lvl w:ilvl="5" w:tplc="B0343574" w:tentative="1">
      <w:start w:val="1"/>
      <w:numFmt w:val="bullet"/>
      <w:lvlText w:val="•"/>
      <w:lvlJc w:val="left"/>
      <w:pPr>
        <w:tabs>
          <w:tab w:val="num" w:pos="4320"/>
        </w:tabs>
        <w:ind w:left="4320" w:hanging="360"/>
      </w:pPr>
      <w:rPr>
        <w:rFonts w:ascii="Arial" w:hAnsi="Arial" w:hint="default"/>
      </w:rPr>
    </w:lvl>
    <w:lvl w:ilvl="6" w:tplc="0DCE0074" w:tentative="1">
      <w:start w:val="1"/>
      <w:numFmt w:val="bullet"/>
      <w:lvlText w:val="•"/>
      <w:lvlJc w:val="left"/>
      <w:pPr>
        <w:tabs>
          <w:tab w:val="num" w:pos="5040"/>
        </w:tabs>
        <w:ind w:left="5040" w:hanging="360"/>
      </w:pPr>
      <w:rPr>
        <w:rFonts w:ascii="Arial" w:hAnsi="Arial" w:hint="default"/>
      </w:rPr>
    </w:lvl>
    <w:lvl w:ilvl="7" w:tplc="A9E2B6FA" w:tentative="1">
      <w:start w:val="1"/>
      <w:numFmt w:val="bullet"/>
      <w:lvlText w:val="•"/>
      <w:lvlJc w:val="left"/>
      <w:pPr>
        <w:tabs>
          <w:tab w:val="num" w:pos="5760"/>
        </w:tabs>
        <w:ind w:left="5760" w:hanging="360"/>
      </w:pPr>
      <w:rPr>
        <w:rFonts w:ascii="Arial" w:hAnsi="Arial" w:hint="default"/>
      </w:rPr>
    </w:lvl>
    <w:lvl w:ilvl="8" w:tplc="11F2BA4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F0E0E56"/>
    <w:multiLevelType w:val="hybridMultilevel"/>
    <w:tmpl w:val="1C24D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474DB1"/>
    <w:multiLevelType w:val="hybridMultilevel"/>
    <w:tmpl w:val="2522F862"/>
    <w:lvl w:ilvl="0" w:tplc="7526A81E">
      <w:start w:val="1"/>
      <w:numFmt w:val="bullet"/>
      <w:lvlText w:val="-"/>
      <w:lvlJc w:val="left"/>
      <w:pPr>
        <w:ind w:left="720" w:hanging="360"/>
      </w:pPr>
      <w:rPr>
        <w:rFonts w:ascii="Georgia" w:eastAsiaTheme="minorHAnsi" w:hAnsi="Georg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6F1403"/>
    <w:multiLevelType w:val="hybridMultilevel"/>
    <w:tmpl w:val="CE7E3EAC"/>
    <w:lvl w:ilvl="0" w:tplc="9EC8E050">
      <w:start w:val="1"/>
      <w:numFmt w:val="bullet"/>
      <w:lvlText w:val="•"/>
      <w:lvlJc w:val="left"/>
      <w:pPr>
        <w:tabs>
          <w:tab w:val="num" w:pos="720"/>
        </w:tabs>
        <w:ind w:left="720" w:hanging="360"/>
      </w:pPr>
      <w:rPr>
        <w:rFonts w:ascii="Arial" w:hAnsi="Arial" w:hint="default"/>
      </w:rPr>
    </w:lvl>
    <w:lvl w:ilvl="1" w:tplc="135C16BA">
      <w:start w:val="1"/>
      <w:numFmt w:val="bullet"/>
      <w:lvlText w:val="•"/>
      <w:lvlJc w:val="left"/>
      <w:pPr>
        <w:tabs>
          <w:tab w:val="num" w:pos="1440"/>
        </w:tabs>
        <w:ind w:left="1440" w:hanging="360"/>
      </w:pPr>
      <w:rPr>
        <w:rFonts w:ascii="Arial" w:hAnsi="Arial" w:hint="default"/>
      </w:rPr>
    </w:lvl>
    <w:lvl w:ilvl="2" w:tplc="2A74EA4A">
      <w:numFmt w:val="bullet"/>
      <w:lvlText w:val="•"/>
      <w:lvlJc w:val="left"/>
      <w:pPr>
        <w:tabs>
          <w:tab w:val="num" w:pos="2160"/>
        </w:tabs>
        <w:ind w:left="2160" w:hanging="360"/>
      </w:pPr>
      <w:rPr>
        <w:rFonts w:ascii="Arial" w:hAnsi="Arial" w:hint="default"/>
      </w:rPr>
    </w:lvl>
    <w:lvl w:ilvl="3" w:tplc="B86CA0CC" w:tentative="1">
      <w:start w:val="1"/>
      <w:numFmt w:val="bullet"/>
      <w:lvlText w:val="•"/>
      <w:lvlJc w:val="left"/>
      <w:pPr>
        <w:tabs>
          <w:tab w:val="num" w:pos="2880"/>
        </w:tabs>
        <w:ind w:left="2880" w:hanging="360"/>
      </w:pPr>
      <w:rPr>
        <w:rFonts w:ascii="Arial" w:hAnsi="Arial" w:hint="default"/>
      </w:rPr>
    </w:lvl>
    <w:lvl w:ilvl="4" w:tplc="459E36E0" w:tentative="1">
      <w:start w:val="1"/>
      <w:numFmt w:val="bullet"/>
      <w:lvlText w:val="•"/>
      <w:lvlJc w:val="left"/>
      <w:pPr>
        <w:tabs>
          <w:tab w:val="num" w:pos="3600"/>
        </w:tabs>
        <w:ind w:left="3600" w:hanging="360"/>
      </w:pPr>
      <w:rPr>
        <w:rFonts w:ascii="Arial" w:hAnsi="Arial" w:hint="default"/>
      </w:rPr>
    </w:lvl>
    <w:lvl w:ilvl="5" w:tplc="9E9AFE68" w:tentative="1">
      <w:start w:val="1"/>
      <w:numFmt w:val="bullet"/>
      <w:lvlText w:val="•"/>
      <w:lvlJc w:val="left"/>
      <w:pPr>
        <w:tabs>
          <w:tab w:val="num" w:pos="4320"/>
        </w:tabs>
        <w:ind w:left="4320" w:hanging="360"/>
      </w:pPr>
      <w:rPr>
        <w:rFonts w:ascii="Arial" w:hAnsi="Arial" w:hint="default"/>
      </w:rPr>
    </w:lvl>
    <w:lvl w:ilvl="6" w:tplc="97ECD782" w:tentative="1">
      <w:start w:val="1"/>
      <w:numFmt w:val="bullet"/>
      <w:lvlText w:val="•"/>
      <w:lvlJc w:val="left"/>
      <w:pPr>
        <w:tabs>
          <w:tab w:val="num" w:pos="5040"/>
        </w:tabs>
        <w:ind w:left="5040" w:hanging="360"/>
      </w:pPr>
      <w:rPr>
        <w:rFonts w:ascii="Arial" w:hAnsi="Arial" w:hint="default"/>
      </w:rPr>
    </w:lvl>
    <w:lvl w:ilvl="7" w:tplc="3E06FC06" w:tentative="1">
      <w:start w:val="1"/>
      <w:numFmt w:val="bullet"/>
      <w:lvlText w:val="•"/>
      <w:lvlJc w:val="left"/>
      <w:pPr>
        <w:tabs>
          <w:tab w:val="num" w:pos="5760"/>
        </w:tabs>
        <w:ind w:left="5760" w:hanging="360"/>
      </w:pPr>
      <w:rPr>
        <w:rFonts w:ascii="Arial" w:hAnsi="Arial" w:hint="default"/>
      </w:rPr>
    </w:lvl>
    <w:lvl w:ilvl="8" w:tplc="331E60EE"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B884A57"/>
    <w:multiLevelType w:val="hybridMultilevel"/>
    <w:tmpl w:val="6D9C5FA4"/>
    <w:lvl w:ilvl="0" w:tplc="897E2F14">
      <w:start w:val="1"/>
      <w:numFmt w:val="bullet"/>
      <w:lvlText w:val="•"/>
      <w:lvlJc w:val="left"/>
      <w:pPr>
        <w:tabs>
          <w:tab w:val="num" w:pos="720"/>
        </w:tabs>
        <w:ind w:left="720" w:hanging="360"/>
      </w:pPr>
      <w:rPr>
        <w:rFonts w:ascii="Arial" w:hAnsi="Arial" w:hint="default"/>
      </w:rPr>
    </w:lvl>
    <w:lvl w:ilvl="1" w:tplc="5ADC2E96">
      <w:start w:val="1"/>
      <w:numFmt w:val="bullet"/>
      <w:lvlText w:val="•"/>
      <w:lvlJc w:val="left"/>
      <w:pPr>
        <w:tabs>
          <w:tab w:val="num" w:pos="1440"/>
        </w:tabs>
        <w:ind w:left="1440" w:hanging="360"/>
      </w:pPr>
      <w:rPr>
        <w:rFonts w:ascii="Arial" w:hAnsi="Arial" w:hint="default"/>
      </w:rPr>
    </w:lvl>
    <w:lvl w:ilvl="2" w:tplc="A32A0FEC">
      <w:numFmt w:val="bullet"/>
      <w:lvlText w:val="•"/>
      <w:lvlJc w:val="left"/>
      <w:pPr>
        <w:tabs>
          <w:tab w:val="num" w:pos="2160"/>
        </w:tabs>
        <w:ind w:left="2160" w:hanging="360"/>
      </w:pPr>
      <w:rPr>
        <w:rFonts w:ascii="Arial" w:hAnsi="Arial" w:hint="default"/>
      </w:rPr>
    </w:lvl>
    <w:lvl w:ilvl="3" w:tplc="10889C60" w:tentative="1">
      <w:start w:val="1"/>
      <w:numFmt w:val="bullet"/>
      <w:lvlText w:val="•"/>
      <w:lvlJc w:val="left"/>
      <w:pPr>
        <w:tabs>
          <w:tab w:val="num" w:pos="2880"/>
        </w:tabs>
        <w:ind w:left="2880" w:hanging="360"/>
      </w:pPr>
      <w:rPr>
        <w:rFonts w:ascii="Arial" w:hAnsi="Arial" w:hint="default"/>
      </w:rPr>
    </w:lvl>
    <w:lvl w:ilvl="4" w:tplc="ABA45B38" w:tentative="1">
      <w:start w:val="1"/>
      <w:numFmt w:val="bullet"/>
      <w:lvlText w:val="•"/>
      <w:lvlJc w:val="left"/>
      <w:pPr>
        <w:tabs>
          <w:tab w:val="num" w:pos="3600"/>
        </w:tabs>
        <w:ind w:left="3600" w:hanging="360"/>
      </w:pPr>
      <w:rPr>
        <w:rFonts w:ascii="Arial" w:hAnsi="Arial" w:hint="default"/>
      </w:rPr>
    </w:lvl>
    <w:lvl w:ilvl="5" w:tplc="C4D0DCFE" w:tentative="1">
      <w:start w:val="1"/>
      <w:numFmt w:val="bullet"/>
      <w:lvlText w:val="•"/>
      <w:lvlJc w:val="left"/>
      <w:pPr>
        <w:tabs>
          <w:tab w:val="num" w:pos="4320"/>
        </w:tabs>
        <w:ind w:left="4320" w:hanging="360"/>
      </w:pPr>
      <w:rPr>
        <w:rFonts w:ascii="Arial" w:hAnsi="Arial" w:hint="default"/>
      </w:rPr>
    </w:lvl>
    <w:lvl w:ilvl="6" w:tplc="90185204" w:tentative="1">
      <w:start w:val="1"/>
      <w:numFmt w:val="bullet"/>
      <w:lvlText w:val="•"/>
      <w:lvlJc w:val="left"/>
      <w:pPr>
        <w:tabs>
          <w:tab w:val="num" w:pos="5040"/>
        </w:tabs>
        <w:ind w:left="5040" w:hanging="360"/>
      </w:pPr>
      <w:rPr>
        <w:rFonts w:ascii="Arial" w:hAnsi="Arial" w:hint="default"/>
      </w:rPr>
    </w:lvl>
    <w:lvl w:ilvl="7" w:tplc="C382E60C" w:tentative="1">
      <w:start w:val="1"/>
      <w:numFmt w:val="bullet"/>
      <w:lvlText w:val="•"/>
      <w:lvlJc w:val="left"/>
      <w:pPr>
        <w:tabs>
          <w:tab w:val="num" w:pos="5760"/>
        </w:tabs>
        <w:ind w:left="5760" w:hanging="360"/>
      </w:pPr>
      <w:rPr>
        <w:rFonts w:ascii="Arial" w:hAnsi="Arial" w:hint="default"/>
      </w:rPr>
    </w:lvl>
    <w:lvl w:ilvl="8" w:tplc="0632160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0980399"/>
    <w:multiLevelType w:val="hybridMultilevel"/>
    <w:tmpl w:val="5FA60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2873E3"/>
    <w:multiLevelType w:val="hybridMultilevel"/>
    <w:tmpl w:val="BF6C13CE"/>
    <w:lvl w:ilvl="0" w:tplc="9F36453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20D22D7"/>
    <w:multiLevelType w:val="hybridMultilevel"/>
    <w:tmpl w:val="8828FB40"/>
    <w:lvl w:ilvl="0" w:tplc="769E1E2E">
      <w:start w:val="1"/>
      <w:numFmt w:val="bullet"/>
      <w:lvlText w:val="•"/>
      <w:lvlJc w:val="left"/>
      <w:pPr>
        <w:tabs>
          <w:tab w:val="num" w:pos="720"/>
        </w:tabs>
        <w:ind w:left="720" w:hanging="360"/>
      </w:pPr>
      <w:rPr>
        <w:rFonts w:ascii="Arial" w:hAnsi="Arial" w:hint="default"/>
      </w:rPr>
    </w:lvl>
    <w:lvl w:ilvl="1" w:tplc="36A23B26">
      <w:numFmt w:val="bullet"/>
      <w:lvlText w:val="•"/>
      <w:lvlJc w:val="left"/>
      <w:pPr>
        <w:tabs>
          <w:tab w:val="num" w:pos="1440"/>
        </w:tabs>
        <w:ind w:left="1440" w:hanging="360"/>
      </w:pPr>
      <w:rPr>
        <w:rFonts w:ascii="Arial" w:hAnsi="Arial" w:hint="default"/>
      </w:rPr>
    </w:lvl>
    <w:lvl w:ilvl="2" w:tplc="8760EC86" w:tentative="1">
      <w:start w:val="1"/>
      <w:numFmt w:val="bullet"/>
      <w:lvlText w:val="•"/>
      <w:lvlJc w:val="left"/>
      <w:pPr>
        <w:tabs>
          <w:tab w:val="num" w:pos="2160"/>
        </w:tabs>
        <w:ind w:left="2160" w:hanging="360"/>
      </w:pPr>
      <w:rPr>
        <w:rFonts w:ascii="Arial" w:hAnsi="Arial" w:hint="default"/>
      </w:rPr>
    </w:lvl>
    <w:lvl w:ilvl="3" w:tplc="8F66BACE" w:tentative="1">
      <w:start w:val="1"/>
      <w:numFmt w:val="bullet"/>
      <w:lvlText w:val="•"/>
      <w:lvlJc w:val="left"/>
      <w:pPr>
        <w:tabs>
          <w:tab w:val="num" w:pos="2880"/>
        </w:tabs>
        <w:ind w:left="2880" w:hanging="360"/>
      </w:pPr>
      <w:rPr>
        <w:rFonts w:ascii="Arial" w:hAnsi="Arial" w:hint="default"/>
      </w:rPr>
    </w:lvl>
    <w:lvl w:ilvl="4" w:tplc="FD2AC204" w:tentative="1">
      <w:start w:val="1"/>
      <w:numFmt w:val="bullet"/>
      <w:lvlText w:val="•"/>
      <w:lvlJc w:val="left"/>
      <w:pPr>
        <w:tabs>
          <w:tab w:val="num" w:pos="3600"/>
        </w:tabs>
        <w:ind w:left="3600" w:hanging="360"/>
      </w:pPr>
      <w:rPr>
        <w:rFonts w:ascii="Arial" w:hAnsi="Arial" w:hint="default"/>
      </w:rPr>
    </w:lvl>
    <w:lvl w:ilvl="5" w:tplc="92DCAEAA" w:tentative="1">
      <w:start w:val="1"/>
      <w:numFmt w:val="bullet"/>
      <w:lvlText w:val="•"/>
      <w:lvlJc w:val="left"/>
      <w:pPr>
        <w:tabs>
          <w:tab w:val="num" w:pos="4320"/>
        </w:tabs>
        <w:ind w:left="4320" w:hanging="360"/>
      </w:pPr>
      <w:rPr>
        <w:rFonts w:ascii="Arial" w:hAnsi="Arial" w:hint="default"/>
      </w:rPr>
    </w:lvl>
    <w:lvl w:ilvl="6" w:tplc="66BA79E6" w:tentative="1">
      <w:start w:val="1"/>
      <w:numFmt w:val="bullet"/>
      <w:lvlText w:val="•"/>
      <w:lvlJc w:val="left"/>
      <w:pPr>
        <w:tabs>
          <w:tab w:val="num" w:pos="5040"/>
        </w:tabs>
        <w:ind w:left="5040" w:hanging="360"/>
      </w:pPr>
      <w:rPr>
        <w:rFonts w:ascii="Arial" w:hAnsi="Arial" w:hint="default"/>
      </w:rPr>
    </w:lvl>
    <w:lvl w:ilvl="7" w:tplc="E6306194" w:tentative="1">
      <w:start w:val="1"/>
      <w:numFmt w:val="bullet"/>
      <w:lvlText w:val="•"/>
      <w:lvlJc w:val="left"/>
      <w:pPr>
        <w:tabs>
          <w:tab w:val="num" w:pos="5760"/>
        </w:tabs>
        <w:ind w:left="5760" w:hanging="360"/>
      </w:pPr>
      <w:rPr>
        <w:rFonts w:ascii="Arial" w:hAnsi="Arial" w:hint="default"/>
      </w:rPr>
    </w:lvl>
    <w:lvl w:ilvl="8" w:tplc="E8209DC6"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C7025DA"/>
    <w:multiLevelType w:val="hybridMultilevel"/>
    <w:tmpl w:val="AE8A6EE4"/>
    <w:lvl w:ilvl="0" w:tplc="27A8E58C">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1"/>
  </w:num>
  <w:num w:numId="3">
    <w:abstractNumId w:val="27"/>
  </w:num>
  <w:num w:numId="4">
    <w:abstractNumId w:val="6"/>
  </w:num>
  <w:num w:numId="5">
    <w:abstractNumId w:val="5"/>
  </w:num>
  <w:num w:numId="6">
    <w:abstractNumId w:val="24"/>
  </w:num>
  <w:num w:numId="7">
    <w:abstractNumId w:val="25"/>
  </w:num>
  <w:num w:numId="8">
    <w:abstractNumId w:val="18"/>
  </w:num>
  <w:num w:numId="9">
    <w:abstractNumId w:val="29"/>
  </w:num>
  <w:num w:numId="10">
    <w:abstractNumId w:val="8"/>
  </w:num>
  <w:num w:numId="11">
    <w:abstractNumId w:val="14"/>
  </w:num>
  <w:num w:numId="12">
    <w:abstractNumId w:val="26"/>
  </w:num>
  <w:num w:numId="13">
    <w:abstractNumId w:val="32"/>
  </w:num>
  <w:num w:numId="14">
    <w:abstractNumId w:val="28"/>
  </w:num>
  <w:num w:numId="15">
    <w:abstractNumId w:val="4"/>
  </w:num>
  <w:num w:numId="16">
    <w:abstractNumId w:val="33"/>
  </w:num>
  <w:num w:numId="17">
    <w:abstractNumId w:val="0"/>
  </w:num>
  <w:num w:numId="18">
    <w:abstractNumId w:val="19"/>
  </w:num>
  <w:num w:numId="19">
    <w:abstractNumId w:val="20"/>
  </w:num>
  <w:num w:numId="20">
    <w:abstractNumId w:val="12"/>
  </w:num>
  <w:num w:numId="21">
    <w:abstractNumId w:val="11"/>
  </w:num>
  <w:num w:numId="22">
    <w:abstractNumId w:val="2"/>
  </w:num>
  <w:num w:numId="23">
    <w:abstractNumId w:val="7"/>
  </w:num>
  <w:num w:numId="24">
    <w:abstractNumId w:val="9"/>
  </w:num>
  <w:num w:numId="25">
    <w:abstractNumId w:val="31"/>
  </w:num>
  <w:num w:numId="26">
    <w:abstractNumId w:val="17"/>
  </w:num>
  <w:num w:numId="27">
    <w:abstractNumId w:val="10"/>
  </w:num>
  <w:num w:numId="28">
    <w:abstractNumId w:val="1"/>
  </w:num>
  <w:num w:numId="29">
    <w:abstractNumId w:val="15"/>
  </w:num>
  <w:num w:numId="30">
    <w:abstractNumId w:val="3"/>
  </w:num>
  <w:num w:numId="31">
    <w:abstractNumId w:val="13"/>
  </w:num>
  <w:num w:numId="32">
    <w:abstractNumId w:val="22"/>
  </w:num>
  <w:num w:numId="33">
    <w:abstractNumId w:val="30"/>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ISHOP Nicholas">
    <w15:presenceInfo w15:providerId="AD" w15:userId="S::nbishop@iom.int::61d3b55f-abc4-443b-9b25-b2bd1707dd7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86A"/>
    <w:rsid w:val="00020F4D"/>
    <w:rsid w:val="00023128"/>
    <w:rsid w:val="000340F9"/>
    <w:rsid w:val="00054418"/>
    <w:rsid w:val="00075D47"/>
    <w:rsid w:val="00075FC9"/>
    <w:rsid w:val="000B2277"/>
    <w:rsid w:val="000E4B39"/>
    <w:rsid w:val="000E5329"/>
    <w:rsid w:val="000F053B"/>
    <w:rsid w:val="00100962"/>
    <w:rsid w:val="001137C3"/>
    <w:rsid w:val="00154EA1"/>
    <w:rsid w:val="001904D3"/>
    <w:rsid w:val="00197C7E"/>
    <w:rsid w:val="001D4DD5"/>
    <w:rsid w:val="001F08FC"/>
    <w:rsid w:val="0025175F"/>
    <w:rsid w:val="00274F03"/>
    <w:rsid w:val="002877C2"/>
    <w:rsid w:val="0031437C"/>
    <w:rsid w:val="003323AC"/>
    <w:rsid w:val="0034761F"/>
    <w:rsid w:val="00397AEE"/>
    <w:rsid w:val="003C7F76"/>
    <w:rsid w:val="003D1AC8"/>
    <w:rsid w:val="00420FCE"/>
    <w:rsid w:val="00465318"/>
    <w:rsid w:val="0047342F"/>
    <w:rsid w:val="004779CC"/>
    <w:rsid w:val="004A488A"/>
    <w:rsid w:val="004B43E9"/>
    <w:rsid w:val="004F3194"/>
    <w:rsid w:val="0051190D"/>
    <w:rsid w:val="0052736B"/>
    <w:rsid w:val="005375CC"/>
    <w:rsid w:val="00544C03"/>
    <w:rsid w:val="00553678"/>
    <w:rsid w:val="005A4B82"/>
    <w:rsid w:val="005A567F"/>
    <w:rsid w:val="005C6269"/>
    <w:rsid w:val="0067701F"/>
    <w:rsid w:val="00680295"/>
    <w:rsid w:val="006A2647"/>
    <w:rsid w:val="006C2A03"/>
    <w:rsid w:val="006D4728"/>
    <w:rsid w:val="00703FCE"/>
    <w:rsid w:val="0072070D"/>
    <w:rsid w:val="00724703"/>
    <w:rsid w:val="0075086A"/>
    <w:rsid w:val="00760036"/>
    <w:rsid w:val="00781AA7"/>
    <w:rsid w:val="0079299E"/>
    <w:rsid w:val="007D4FD3"/>
    <w:rsid w:val="007E6CEC"/>
    <w:rsid w:val="00815D15"/>
    <w:rsid w:val="00861A7B"/>
    <w:rsid w:val="008672CA"/>
    <w:rsid w:val="00881B66"/>
    <w:rsid w:val="00893AD1"/>
    <w:rsid w:val="00893C91"/>
    <w:rsid w:val="008A131E"/>
    <w:rsid w:val="008A1D70"/>
    <w:rsid w:val="008B15D9"/>
    <w:rsid w:val="008C1021"/>
    <w:rsid w:val="008C6A92"/>
    <w:rsid w:val="008E5775"/>
    <w:rsid w:val="00922B81"/>
    <w:rsid w:val="00935521"/>
    <w:rsid w:val="00993366"/>
    <w:rsid w:val="009B19FF"/>
    <w:rsid w:val="009B3559"/>
    <w:rsid w:val="009C5DF8"/>
    <w:rsid w:val="009C6F4A"/>
    <w:rsid w:val="009F6FA2"/>
    <w:rsid w:val="00A1187F"/>
    <w:rsid w:val="00A26030"/>
    <w:rsid w:val="00A472B0"/>
    <w:rsid w:val="00A604FF"/>
    <w:rsid w:val="00A60BB3"/>
    <w:rsid w:val="00A615F0"/>
    <w:rsid w:val="00A654FC"/>
    <w:rsid w:val="00A662AE"/>
    <w:rsid w:val="00A826CC"/>
    <w:rsid w:val="00A91735"/>
    <w:rsid w:val="00A94230"/>
    <w:rsid w:val="00AA5838"/>
    <w:rsid w:val="00AA5976"/>
    <w:rsid w:val="00AD21C1"/>
    <w:rsid w:val="00B20576"/>
    <w:rsid w:val="00B30C9D"/>
    <w:rsid w:val="00B44E24"/>
    <w:rsid w:val="00B57FF8"/>
    <w:rsid w:val="00B650CF"/>
    <w:rsid w:val="00BA3641"/>
    <w:rsid w:val="00BC2220"/>
    <w:rsid w:val="00BD12E8"/>
    <w:rsid w:val="00BE058A"/>
    <w:rsid w:val="00BE5BF2"/>
    <w:rsid w:val="00BF1912"/>
    <w:rsid w:val="00C25482"/>
    <w:rsid w:val="00C27C04"/>
    <w:rsid w:val="00C92D1E"/>
    <w:rsid w:val="00CC66C6"/>
    <w:rsid w:val="00D101F4"/>
    <w:rsid w:val="00D15523"/>
    <w:rsid w:val="00D306BA"/>
    <w:rsid w:val="00D45BC6"/>
    <w:rsid w:val="00D7151A"/>
    <w:rsid w:val="00DF3E86"/>
    <w:rsid w:val="00E0003D"/>
    <w:rsid w:val="00E02683"/>
    <w:rsid w:val="00E20B26"/>
    <w:rsid w:val="00E54E76"/>
    <w:rsid w:val="00E71FC0"/>
    <w:rsid w:val="00E94D65"/>
    <w:rsid w:val="00EA4879"/>
    <w:rsid w:val="00EA55AA"/>
    <w:rsid w:val="00EB7B60"/>
    <w:rsid w:val="00EC6ED5"/>
    <w:rsid w:val="00F66E5D"/>
    <w:rsid w:val="00F72B5D"/>
    <w:rsid w:val="00F9622F"/>
    <w:rsid w:val="00FC175A"/>
    <w:rsid w:val="00FE58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61414"/>
  <w15:chartTrackingRefBased/>
  <w15:docId w15:val="{ACCC922A-56B6-4A4E-8454-EBEA9B602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086A"/>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5086A"/>
    <w:pPr>
      <w:spacing w:after="0" w:line="240" w:lineRule="auto"/>
    </w:pPr>
    <w:rPr>
      <w:lang w:val="en-GB"/>
    </w:rPr>
  </w:style>
  <w:style w:type="table" w:styleId="TableGrid">
    <w:name w:val="Table Grid"/>
    <w:basedOn w:val="TableNormal"/>
    <w:uiPriority w:val="39"/>
    <w:rsid w:val="0075086A"/>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5086A"/>
    <w:rPr>
      <w:sz w:val="16"/>
      <w:szCs w:val="16"/>
    </w:rPr>
  </w:style>
  <w:style w:type="paragraph" w:styleId="CommentText">
    <w:name w:val="annotation text"/>
    <w:basedOn w:val="Normal"/>
    <w:link w:val="CommentTextChar"/>
    <w:uiPriority w:val="99"/>
    <w:semiHidden/>
    <w:unhideWhenUsed/>
    <w:rsid w:val="0075086A"/>
    <w:pPr>
      <w:spacing w:line="240" w:lineRule="auto"/>
    </w:pPr>
    <w:rPr>
      <w:sz w:val="20"/>
      <w:szCs w:val="20"/>
    </w:rPr>
  </w:style>
  <w:style w:type="character" w:customStyle="1" w:styleId="CommentTextChar">
    <w:name w:val="Comment Text Char"/>
    <w:basedOn w:val="DefaultParagraphFont"/>
    <w:link w:val="CommentText"/>
    <w:uiPriority w:val="99"/>
    <w:semiHidden/>
    <w:rsid w:val="0075086A"/>
    <w:rPr>
      <w:sz w:val="20"/>
      <w:szCs w:val="20"/>
      <w:lang w:val="en-GB"/>
    </w:rPr>
  </w:style>
  <w:style w:type="paragraph" w:styleId="BalloonText">
    <w:name w:val="Balloon Text"/>
    <w:basedOn w:val="Normal"/>
    <w:link w:val="BalloonTextChar"/>
    <w:uiPriority w:val="99"/>
    <w:semiHidden/>
    <w:unhideWhenUsed/>
    <w:rsid w:val="007508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86A"/>
    <w:rPr>
      <w:rFonts w:ascii="Segoe UI" w:hAnsi="Segoe UI" w:cs="Segoe UI"/>
      <w:sz w:val="18"/>
      <w:szCs w:val="18"/>
      <w:lang w:val="en-GB"/>
    </w:rPr>
  </w:style>
  <w:style w:type="paragraph" w:styleId="ListParagraph">
    <w:name w:val="List Paragraph"/>
    <w:basedOn w:val="Normal"/>
    <w:uiPriority w:val="34"/>
    <w:qFormat/>
    <w:rsid w:val="00B20576"/>
    <w:pPr>
      <w:spacing w:after="0" w:line="240" w:lineRule="auto"/>
      <w:ind w:left="720"/>
      <w:contextualSpacing/>
    </w:pPr>
    <w:rPr>
      <w:rFonts w:ascii="Times New Roman" w:eastAsia="Times New Roman" w:hAnsi="Times New Roman" w:cs="Times New Roman"/>
      <w:sz w:val="24"/>
      <w:szCs w:val="24"/>
      <w:lang w:val="en-US"/>
    </w:rPr>
  </w:style>
  <w:style w:type="paragraph" w:styleId="CommentSubject">
    <w:name w:val="annotation subject"/>
    <w:basedOn w:val="CommentText"/>
    <w:next w:val="CommentText"/>
    <w:link w:val="CommentSubjectChar"/>
    <w:uiPriority w:val="99"/>
    <w:semiHidden/>
    <w:unhideWhenUsed/>
    <w:rsid w:val="00861A7B"/>
    <w:rPr>
      <w:b/>
      <w:bCs/>
    </w:rPr>
  </w:style>
  <w:style w:type="character" w:customStyle="1" w:styleId="CommentSubjectChar">
    <w:name w:val="Comment Subject Char"/>
    <w:basedOn w:val="CommentTextChar"/>
    <w:link w:val="CommentSubject"/>
    <w:uiPriority w:val="99"/>
    <w:semiHidden/>
    <w:rsid w:val="00861A7B"/>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61646">
      <w:bodyDiv w:val="1"/>
      <w:marLeft w:val="0"/>
      <w:marRight w:val="0"/>
      <w:marTop w:val="0"/>
      <w:marBottom w:val="0"/>
      <w:divBdr>
        <w:top w:val="none" w:sz="0" w:space="0" w:color="auto"/>
        <w:left w:val="none" w:sz="0" w:space="0" w:color="auto"/>
        <w:bottom w:val="none" w:sz="0" w:space="0" w:color="auto"/>
        <w:right w:val="none" w:sz="0" w:space="0" w:color="auto"/>
      </w:divBdr>
      <w:divsChild>
        <w:div w:id="951477289">
          <w:marLeft w:val="1080"/>
          <w:marRight w:val="0"/>
          <w:marTop w:val="100"/>
          <w:marBottom w:val="0"/>
          <w:divBdr>
            <w:top w:val="none" w:sz="0" w:space="0" w:color="auto"/>
            <w:left w:val="none" w:sz="0" w:space="0" w:color="auto"/>
            <w:bottom w:val="none" w:sz="0" w:space="0" w:color="auto"/>
            <w:right w:val="none" w:sz="0" w:space="0" w:color="auto"/>
          </w:divBdr>
        </w:div>
        <w:div w:id="1837770580">
          <w:marLeft w:val="1080"/>
          <w:marRight w:val="0"/>
          <w:marTop w:val="100"/>
          <w:marBottom w:val="0"/>
          <w:divBdr>
            <w:top w:val="none" w:sz="0" w:space="0" w:color="auto"/>
            <w:left w:val="none" w:sz="0" w:space="0" w:color="auto"/>
            <w:bottom w:val="none" w:sz="0" w:space="0" w:color="auto"/>
            <w:right w:val="none" w:sz="0" w:space="0" w:color="auto"/>
          </w:divBdr>
        </w:div>
        <w:div w:id="2014262759">
          <w:marLeft w:val="1080"/>
          <w:marRight w:val="0"/>
          <w:marTop w:val="100"/>
          <w:marBottom w:val="0"/>
          <w:divBdr>
            <w:top w:val="none" w:sz="0" w:space="0" w:color="auto"/>
            <w:left w:val="none" w:sz="0" w:space="0" w:color="auto"/>
            <w:bottom w:val="none" w:sz="0" w:space="0" w:color="auto"/>
            <w:right w:val="none" w:sz="0" w:space="0" w:color="auto"/>
          </w:divBdr>
        </w:div>
      </w:divsChild>
    </w:div>
    <w:div w:id="368184290">
      <w:bodyDiv w:val="1"/>
      <w:marLeft w:val="0"/>
      <w:marRight w:val="0"/>
      <w:marTop w:val="0"/>
      <w:marBottom w:val="0"/>
      <w:divBdr>
        <w:top w:val="none" w:sz="0" w:space="0" w:color="auto"/>
        <w:left w:val="none" w:sz="0" w:space="0" w:color="auto"/>
        <w:bottom w:val="none" w:sz="0" w:space="0" w:color="auto"/>
        <w:right w:val="none" w:sz="0" w:space="0" w:color="auto"/>
      </w:divBdr>
      <w:divsChild>
        <w:div w:id="1133401008">
          <w:marLeft w:val="360"/>
          <w:marRight w:val="0"/>
          <w:marTop w:val="200"/>
          <w:marBottom w:val="0"/>
          <w:divBdr>
            <w:top w:val="none" w:sz="0" w:space="0" w:color="auto"/>
            <w:left w:val="none" w:sz="0" w:space="0" w:color="auto"/>
            <w:bottom w:val="none" w:sz="0" w:space="0" w:color="auto"/>
            <w:right w:val="none" w:sz="0" w:space="0" w:color="auto"/>
          </w:divBdr>
        </w:div>
        <w:div w:id="882327554">
          <w:marLeft w:val="1080"/>
          <w:marRight w:val="0"/>
          <w:marTop w:val="100"/>
          <w:marBottom w:val="0"/>
          <w:divBdr>
            <w:top w:val="none" w:sz="0" w:space="0" w:color="auto"/>
            <w:left w:val="none" w:sz="0" w:space="0" w:color="auto"/>
            <w:bottom w:val="none" w:sz="0" w:space="0" w:color="auto"/>
            <w:right w:val="none" w:sz="0" w:space="0" w:color="auto"/>
          </w:divBdr>
        </w:div>
      </w:divsChild>
    </w:div>
    <w:div w:id="973028159">
      <w:bodyDiv w:val="1"/>
      <w:marLeft w:val="0"/>
      <w:marRight w:val="0"/>
      <w:marTop w:val="0"/>
      <w:marBottom w:val="0"/>
      <w:divBdr>
        <w:top w:val="none" w:sz="0" w:space="0" w:color="auto"/>
        <w:left w:val="none" w:sz="0" w:space="0" w:color="auto"/>
        <w:bottom w:val="none" w:sz="0" w:space="0" w:color="auto"/>
        <w:right w:val="none" w:sz="0" w:space="0" w:color="auto"/>
      </w:divBdr>
    </w:div>
    <w:div w:id="993726070">
      <w:bodyDiv w:val="1"/>
      <w:marLeft w:val="0"/>
      <w:marRight w:val="0"/>
      <w:marTop w:val="0"/>
      <w:marBottom w:val="0"/>
      <w:divBdr>
        <w:top w:val="none" w:sz="0" w:space="0" w:color="auto"/>
        <w:left w:val="none" w:sz="0" w:space="0" w:color="auto"/>
        <w:bottom w:val="none" w:sz="0" w:space="0" w:color="auto"/>
        <w:right w:val="none" w:sz="0" w:space="0" w:color="auto"/>
      </w:divBdr>
      <w:divsChild>
        <w:div w:id="1829787583">
          <w:marLeft w:val="1080"/>
          <w:marRight w:val="0"/>
          <w:marTop w:val="100"/>
          <w:marBottom w:val="0"/>
          <w:divBdr>
            <w:top w:val="none" w:sz="0" w:space="0" w:color="auto"/>
            <w:left w:val="none" w:sz="0" w:space="0" w:color="auto"/>
            <w:bottom w:val="none" w:sz="0" w:space="0" w:color="auto"/>
            <w:right w:val="none" w:sz="0" w:space="0" w:color="auto"/>
          </w:divBdr>
        </w:div>
        <w:div w:id="14694820">
          <w:marLeft w:val="1800"/>
          <w:marRight w:val="0"/>
          <w:marTop w:val="100"/>
          <w:marBottom w:val="0"/>
          <w:divBdr>
            <w:top w:val="none" w:sz="0" w:space="0" w:color="auto"/>
            <w:left w:val="none" w:sz="0" w:space="0" w:color="auto"/>
            <w:bottom w:val="none" w:sz="0" w:space="0" w:color="auto"/>
            <w:right w:val="none" w:sz="0" w:space="0" w:color="auto"/>
          </w:divBdr>
        </w:div>
        <w:div w:id="1969240730">
          <w:marLeft w:val="1800"/>
          <w:marRight w:val="0"/>
          <w:marTop w:val="100"/>
          <w:marBottom w:val="0"/>
          <w:divBdr>
            <w:top w:val="none" w:sz="0" w:space="0" w:color="auto"/>
            <w:left w:val="none" w:sz="0" w:space="0" w:color="auto"/>
            <w:bottom w:val="none" w:sz="0" w:space="0" w:color="auto"/>
            <w:right w:val="none" w:sz="0" w:space="0" w:color="auto"/>
          </w:divBdr>
        </w:div>
        <w:div w:id="792023536">
          <w:marLeft w:val="1800"/>
          <w:marRight w:val="0"/>
          <w:marTop w:val="100"/>
          <w:marBottom w:val="0"/>
          <w:divBdr>
            <w:top w:val="none" w:sz="0" w:space="0" w:color="auto"/>
            <w:left w:val="none" w:sz="0" w:space="0" w:color="auto"/>
            <w:bottom w:val="none" w:sz="0" w:space="0" w:color="auto"/>
            <w:right w:val="none" w:sz="0" w:space="0" w:color="auto"/>
          </w:divBdr>
        </w:div>
        <w:div w:id="456340512">
          <w:marLeft w:val="1800"/>
          <w:marRight w:val="0"/>
          <w:marTop w:val="100"/>
          <w:marBottom w:val="0"/>
          <w:divBdr>
            <w:top w:val="none" w:sz="0" w:space="0" w:color="auto"/>
            <w:left w:val="none" w:sz="0" w:space="0" w:color="auto"/>
            <w:bottom w:val="none" w:sz="0" w:space="0" w:color="auto"/>
            <w:right w:val="none" w:sz="0" w:space="0" w:color="auto"/>
          </w:divBdr>
        </w:div>
        <w:div w:id="568274250">
          <w:marLeft w:val="1800"/>
          <w:marRight w:val="0"/>
          <w:marTop w:val="100"/>
          <w:marBottom w:val="0"/>
          <w:divBdr>
            <w:top w:val="none" w:sz="0" w:space="0" w:color="auto"/>
            <w:left w:val="none" w:sz="0" w:space="0" w:color="auto"/>
            <w:bottom w:val="none" w:sz="0" w:space="0" w:color="auto"/>
            <w:right w:val="none" w:sz="0" w:space="0" w:color="auto"/>
          </w:divBdr>
        </w:div>
        <w:div w:id="548690078">
          <w:marLeft w:val="1800"/>
          <w:marRight w:val="0"/>
          <w:marTop w:val="100"/>
          <w:marBottom w:val="0"/>
          <w:divBdr>
            <w:top w:val="none" w:sz="0" w:space="0" w:color="auto"/>
            <w:left w:val="none" w:sz="0" w:space="0" w:color="auto"/>
            <w:bottom w:val="none" w:sz="0" w:space="0" w:color="auto"/>
            <w:right w:val="none" w:sz="0" w:space="0" w:color="auto"/>
          </w:divBdr>
        </w:div>
        <w:div w:id="2080590393">
          <w:marLeft w:val="1080"/>
          <w:marRight w:val="0"/>
          <w:marTop w:val="100"/>
          <w:marBottom w:val="0"/>
          <w:divBdr>
            <w:top w:val="none" w:sz="0" w:space="0" w:color="auto"/>
            <w:left w:val="none" w:sz="0" w:space="0" w:color="auto"/>
            <w:bottom w:val="none" w:sz="0" w:space="0" w:color="auto"/>
            <w:right w:val="none" w:sz="0" w:space="0" w:color="auto"/>
          </w:divBdr>
        </w:div>
        <w:div w:id="2072341441">
          <w:marLeft w:val="1800"/>
          <w:marRight w:val="0"/>
          <w:marTop w:val="100"/>
          <w:marBottom w:val="0"/>
          <w:divBdr>
            <w:top w:val="none" w:sz="0" w:space="0" w:color="auto"/>
            <w:left w:val="none" w:sz="0" w:space="0" w:color="auto"/>
            <w:bottom w:val="none" w:sz="0" w:space="0" w:color="auto"/>
            <w:right w:val="none" w:sz="0" w:space="0" w:color="auto"/>
          </w:divBdr>
        </w:div>
        <w:div w:id="747649674">
          <w:marLeft w:val="1800"/>
          <w:marRight w:val="0"/>
          <w:marTop w:val="100"/>
          <w:marBottom w:val="0"/>
          <w:divBdr>
            <w:top w:val="none" w:sz="0" w:space="0" w:color="auto"/>
            <w:left w:val="none" w:sz="0" w:space="0" w:color="auto"/>
            <w:bottom w:val="none" w:sz="0" w:space="0" w:color="auto"/>
            <w:right w:val="none" w:sz="0" w:space="0" w:color="auto"/>
          </w:divBdr>
        </w:div>
        <w:div w:id="1899196774">
          <w:marLeft w:val="1800"/>
          <w:marRight w:val="0"/>
          <w:marTop w:val="100"/>
          <w:marBottom w:val="0"/>
          <w:divBdr>
            <w:top w:val="none" w:sz="0" w:space="0" w:color="auto"/>
            <w:left w:val="none" w:sz="0" w:space="0" w:color="auto"/>
            <w:bottom w:val="none" w:sz="0" w:space="0" w:color="auto"/>
            <w:right w:val="none" w:sz="0" w:space="0" w:color="auto"/>
          </w:divBdr>
        </w:div>
        <w:div w:id="1946620690">
          <w:marLeft w:val="1080"/>
          <w:marRight w:val="0"/>
          <w:marTop w:val="100"/>
          <w:marBottom w:val="0"/>
          <w:divBdr>
            <w:top w:val="none" w:sz="0" w:space="0" w:color="auto"/>
            <w:left w:val="none" w:sz="0" w:space="0" w:color="auto"/>
            <w:bottom w:val="none" w:sz="0" w:space="0" w:color="auto"/>
            <w:right w:val="none" w:sz="0" w:space="0" w:color="auto"/>
          </w:divBdr>
        </w:div>
        <w:div w:id="1695233208">
          <w:marLeft w:val="1800"/>
          <w:marRight w:val="0"/>
          <w:marTop w:val="100"/>
          <w:marBottom w:val="0"/>
          <w:divBdr>
            <w:top w:val="none" w:sz="0" w:space="0" w:color="auto"/>
            <w:left w:val="none" w:sz="0" w:space="0" w:color="auto"/>
            <w:bottom w:val="none" w:sz="0" w:space="0" w:color="auto"/>
            <w:right w:val="none" w:sz="0" w:space="0" w:color="auto"/>
          </w:divBdr>
        </w:div>
        <w:div w:id="1203441335">
          <w:marLeft w:val="1800"/>
          <w:marRight w:val="0"/>
          <w:marTop w:val="100"/>
          <w:marBottom w:val="0"/>
          <w:divBdr>
            <w:top w:val="none" w:sz="0" w:space="0" w:color="auto"/>
            <w:left w:val="none" w:sz="0" w:space="0" w:color="auto"/>
            <w:bottom w:val="none" w:sz="0" w:space="0" w:color="auto"/>
            <w:right w:val="none" w:sz="0" w:space="0" w:color="auto"/>
          </w:divBdr>
        </w:div>
        <w:div w:id="1326978161">
          <w:marLeft w:val="1800"/>
          <w:marRight w:val="0"/>
          <w:marTop w:val="100"/>
          <w:marBottom w:val="0"/>
          <w:divBdr>
            <w:top w:val="none" w:sz="0" w:space="0" w:color="auto"/>
            <w:left w:val="none" w:sz="0" w:space="0" w:color="auto"/>
            <w:bottom w:val="none" w:sz="0" w:space="0" w:color="auto"/>
            <w:right w:val="none" w:sz="0" w:space="0" w:color="auto"/>
          </w:divBdr>
        </w:div>
        <w:div w:id="1034577655">
          <w:marLeft w:val="1800"/>
          <w:marRight w:val="0"/>
          <w:marTop w:val="100"/>
          <w:marBottom w:val="0"/>
          <w:divBdr>
            <w:top w:val="none" w:sz="0" w:space="0" w:color="auto"/>
            <w:left w:val="none" w:sz="0" w:space="0" w:color="auto"/>
            <w:bottom w:val="none" w:sz="0" w:space="0" w:color="auto"/>
            <w:right w:val="none" w:sz="0" w:space="0" w:color="auto"/>
          </w:divBdr>
        </w:div>
        <w:div w:id="584995067">
          <w:marLeft w:val="1800"/>
          <w:marRight w:val="0"/>
          <w:marTop w:val="100"/>
          <w:marBottom w:val="0"/>
          <w:divBdr>
            <w:top w:val="none" w:sz="0" w:space="0" w:color="auto"/>
            <w:left w:val="none" w:sz="0" w:space="0" w:color="auto"/>
            <w:bottom w:val="none" w:sz="0" w:space="0" w:color="auto"/>
            <w:right w:val="none" w:sz="0" w:space="0" w:color="auto"/>
          </w:divBdr>
        </w:div>
        <w:div w:id="2046639657">
          <w:marLeft w:val="1800"/>
          <w:marRight w:val="0"/>
          <w:marTop w:val="100"/>
          <w:marBottom w:val="0"/>
          <w:divBdr>
            <w:top w:val="none" w:sz="0" w:space="0" w:color="auto"/>
            <w:left w:val="none" w:sz="0" w:space="0" w:color="auto"/>
            <w:bottom w:val="none" w:sz="0" w:space="0" w:color="auto"/>
            <w:right w:val="none" w:sz="0" w:space="0" w:color="auto"/>
          </w:divBdr>
        </w:div>
        <w:div w:id="229777127">
          <w:marLeft w:val="1800"/>
          <w:marRight w:val="0"/>
          <w:marTop w:val="100"/>
          <w:marBottom w:val="0"/>
          <w:divBdr>
            <w:top w:val="none" w:sz="0" w:space="0" w:color="auto"/>
            <w:left w:val="none" w:sz="0" w:space="0" w:color="auto"/>
            <w:bottom w:val="none" w:sz="0" w:space="0" w:color="auto"/>
            <w:right w:val="none" w:sz="0" w:space="0" w:color="auto"/>
          </w:divBdr>
        </w:div>
        <w:div w:id="1249924323">
          <w:marLeft w:val="1800"/>
          <w:marRight w:val="0"/>
          <w:marTop w:val="100"/>
          <w:marBottom w:val="0"/>
          <w:divBdr>
            <w:top w:val="none" w:sz="0" w:space="0" w:color="auto"/>
            <w:left w:val="none" w:sz="0" w:space="0" w:color="auto"/>
            <w:bottom w:val="none" w:sz="0" w:space="0" w:color="auto"/>
            <w:right w:val="none" w:sz="0" w:space="0" w:color="auto"/>
          </w:divBdr>
        </w:div>
        <w:div w:id="349645427">
          <w:marLeft w:val="1800"/>
          <w:marRight w:val="0"/>
          <w:marTop w:val="100"/>
          <w:marBottom w:val="0"/>
          <w:divBdr>
            <w:top w:val="none" w:sz="0" w:space="0" w:color="auto"/>
            <w:left w:val="none" w:sz="0" w:space="0" w:color="auto"/>
            <w:bottom w:val="none" w:sz="0" w:space="0" w:color="auto"/>
            <w:right w:val="none" w:sz="0" w:space="0" w:color="auto"/>
          </w:divBdr>
        </w:div>
        <w:div w:id="1576280611">
          <w:marLeft w:val="1800"/>
          <w:marRight w:val="0"/>
          <w:marTop w:val="100"/>
          <w:marBottom w:val="0"/>
          <w:divBdr>
            <w:top w:val="none" w:sz="0" w:space="0" w:color="auto"/>
            <w:left w:val="none" w:sz="0" w:space="0" w:color="auto"/>
            <w:bottom w:val="none" w:sz="0" w:space="0" w:color="auto"/>
            <w:right w:val="none" w:sz="0" w:space="0" w:color="auto"/>
          </w:divBdr>
        </w:div>
      </w:divsChild>
    </w:div>
    <w:div w:id="1042630229">
      <w:bodyDiv w:val="1"/>
      <w:marLeft w:val="0"/>
      <w:marRight w:val="0"/>
      <w:marTop w:val="0"/>
      <w:marBottom w:val="0"/>
      <w:divBdr>
        <w:top w:val="none" w:sz="0" w:space="0" w:color="auto"/>
        <w:left w:val="none" w:sz="0" w:space="0" w:color="auto"/>
        <w:bottom w:val="none" w:sz="0" w:space="0" w:color="auto"/>
        <w:right w:val="none" w:sz="0" w:space="0" w:color="auto"/>
      </w:divBdr>
      <w:divsChild>
        <w:div w:id="1309048255">
          <w:marLeft w:val="1080"/>
          <w:marRight w:val="0"/>
          <w:marTop w:val="100"/>
          <w:marBottom w:val="0"/>
          <w:divBdr>
            <w:top w:val="none" w:sz="0" w:space="0" w:color="auto"/>
            <w:left w:val="none" w:sz="0" w:space="0" w:color="auto"/>
            <w:bottom w:val="none" w:sz="0" w:space="0" w:color="auto"/>
            <w:right w:val="none" w:sz="0" w:space="0" w:color="auto"/>
          </w:divBdr>
        </w:div>
        <w:div w:id="1369718824">
          <w:marLeft w:val="1800"/>
          <w:marRight w:val="0"/>
          <w:marTop w:val="100"/>
          <w:marBottom w:val="0"/>
          <w:divBdr>
            <w:top w:val="none" w:sz="0" w:space="0" w:color="auto"/>
            <w:left w:val="none" w:sz="0" w:space="0" w:color="auto"/>
            <w:bottom w:val="none" w:sz="0" w:space="0" w:color="auto"/>
            <w:right w:val="none" w:sz="0" w:space="0" w:color="auto"/>
          </w:divBdr>
        </w:div>
        <w:div w:id="815876876">
          <w:marLeft w:val="1800"/>
          <w:marRight w:val="0"/>
          <w:marTop w:val="100"/>
          <w:marBottom w:val="0"/>
          <w:divBdr>
            <w:top w:val="none" w:sz="0" w:space="0" w:color="auto"/>
            <w:left w:val="none" w:sz="0" w:space="0" w:color="auto"/>
            <w:bottom w:val="none" w:sz="0" w:space="0" w:color="auto"/>
            <w:right w:val="none" w:sz="0" w:space="0" w:color="auto"/>
          </w:divBdr>
        </w:div>
        <w:div w:id="1052115635">
          <w:marLeft w:val="1800"/>
          <w:marRight w:val="0"/>
          <w:marTop w:val="100"/>
          <w:marBottom w:val="0"/>
          <w:divBdr>
            <w:top w:val="none" w:sz="0" w:space="0" w:color="auto"/>
            <w:left w:val="none" w:sz="0" w:space="0" w:color="auto"/>
            <w:bottom w:val="none" w:sz="0" w:space="0" w:color="auto"/>
            <w:right w:val="none" w:sz="0" w:space="0" w:color="auto"/>
          </w:divBdr>
        </w:div>
        <w:div w:id="1479104146">
          <w:marLeft w:val="1080"/>
          <w:marRight w:val="0"/>
          <w:marTop w:val="100"/>
          <w:marBottom w:val="0"/>
          <w:divBdr>
            <w:top w:val="none" w:sz="0" w:space="0" w:color="auto"/>
            <w:left w:val="none" w:sz="0" w:space="0" w:color="auto"/>
            <w:bottom w:val="none" w:sz="0" w:space="0" w:color="auto"/>
            <w:right w:val="none" w:sz="0" w:space="0" w:color="auto"/>
          </w:divBdr>
        </w:div>
        <w:div w:id="703554645">
          <w:marLeft w:val="1800"/>
          <w:marRight w:val="0"/>
          <w:marTop w:val="100"/>
          <w:marBottom w:val="0"/>
          <w:divBdr>
            <w:top w:val="none" w:sz="0" w:space="0" w:color="auto"/>
            <w:left w:val="none" w:sz="0" w:space="0" w:color="auto"/>
            <w:bottom w:val="none" w:sz="0" w:space="0" w:color="auto"/>
            <w:right w:val="none" w:sz="0" w:space="0" w:color="auto"/>
          </w:divBdr>
        </w:div>
        <w:div w:id="1668366397">
          <w:marLeft w:val="1800"/>
          <w:marRight w:val="0"/>
          <w:marTop w:val="100"/>
          <w:marBottom w:val="0"/>
          <w:divBdr>
            <w:top w:val="none" w:sz="0" w:space="0" w:color="auto"/>
            <w:left w:val="none" w:sz="0" w:space="0" w:color="auto"/>
            <w:bottom w:val="none" w:sz="0" w:space="0" w:color="auto"/>
            <w:right w:val="none" w:sz="0" w:space="0" w:color="auto"/>
          </w:divBdr>
        </w:div>
        <w:div w:id="1624995138">
          <w:marLeft w:val="1800"/>
          <w:marRight w:val="0"/>
          <w:marTop w:val="100"/>
          <w:marBottom w:val="0"/>
          <w:divBdr>
            <w:top w:val="none" w:sz="0" w:space="0" w:color="auto"/>
            <w:left w:val="none" w:sz="0" w:space="0" w:color="auto"/>
            <w:bottom w:val="none" w:sz="0" w:space="0" w:color="auto"/>
            <w:right w:val="none" w:sz="0" w:space="0" w:color="auto"/>
          </w:divBdr>
        </w:div>
        <w:div w:id="640422683">
          <w:marLeft w:val="1080"/>
          <w:marRight w:val="0"/>
          <w:marTop w:val="100"/>
          <w:marBottom w:val="0"/>
          <w:divBdr>
            <w:top w:val="none" w:sz="0" w:space="0" w:color="auto"/>
            <w:left w:val="none" w:sz="0" w:space="0" w:color="auto"/>
            <w:bottom w:val="none" w:sz="0" w:space="0" w:color="auto"/>
            <w:right w:val="none" w:sz="0" w:space="0" w:color="auto"/>
          </w:divBdr>
        </w:div>
        <w:div w:id="343753250">
          <w:marLeft w:val="1800"/>
          <w:marRight w:val="0"/>
          <w:marTop w:val="100"/>
          <w:marBottom w:val="0"/>
          <w:divBdr>
            <w:top w:val="none" w:sz="0" w:space="0" w:color="auto"/>
            <w:left w:val="none" w:sz="0" w:space="0" w:color="auto"/>
            <w:bottom w:val="none" w:sz="0" w:space="0" w:color="auto"/>
            <w:right w:val="none" w:sz="0" w:space="0" w:color="auto"/>
          </w:divBdr>
        </w:div>
        <w:div w:id="1109860620">
          <w:marLeft w:val="1800"/>
          <w:marRight w:val="0"/>
          <w:marTop w:val="100"/>
          <w:marBottom w:val="0"/>
          <w:divBdr>
            <w:top w:val="none" w:sz="0" w:space="0" w:color="auto"/>
            <w:left w:val="none" w:sz="0" w:space="0" w:color="auto"/>
            <w:bottom w:val="none" w:sz="0" w:space="0" w:color="auto"/>
            <w:right w:val="none" w:sz="0" w:space="0" w:color="auto"/>
          </w:divBdr>
        </w:div>
        <w:div w:id="1940064765">
          <w:marLeft w:val="1800"/>
          <w:marRight w:val="0"/>
          <w:marTop w:val="100"/>
          <w:marBottom w:val="0"/>
          <w:divBdr>
            <w:top w:val="none" w:sz="0" w:space="0" w:color="auto"/>
            <w:left w:val="none" w:sz="0" w:space="0" w:color="auto"/>
            <w:bottom w:val="none" w:sz="0" w:space="0" w:color="auto"/>
            <w:right w:val="none" w:sz="0" w:space="0" w:color="auto"/>
          </w:divBdr>
        </w:div>
        <w:div w:id="1096368845">
          <w:marLeft w:val="1800"/>
          <w:marRight w:val="0"/>
          <w:marTop w:val="100"/>
          <w:marBottom w:val="0"/>
          <w:divBdr>
            <w:top w:val="none" w:sz="0" w:space="0" w:color="auto"/>
            <w:left w:val="none" w:sz="0" w:space="0" w:color="auto"/>
            <w:bottom w:val="none" w:sz="0" w:space="0" w:color="auto"/>
            <w:right w:val="none" w:sz="0" w:space="0" w:color="auto"/>
          </w:divBdr>
        </w:div>
      </w:divsChild>
    </w:div>
    <w:div w:id="1211529699">
      <w:bodyDiv w:val="1"/>
      <w:marLeft w:val="0"/>
      <w:marRight w:val="0"/>
      <w:marTop w:val="0"/>
      <w:marBottom w:val="0"/>
      <w:divBdr>
        <w:top w:val="none" w:sz="0" w:space="0" w:color="auto"/>
        <w:left w:val="none" w:sz="0" w:space="0" w:color="auto"/>
        <w:bottom w:val="none" w:sz="0" w:space="0" w:color="auto"/>
        <w:right w:val="none" w:sz="0" w:space="0" w:color="auto"/>
      </w:divBdr>
      <w:divsChild>
        <w:div w:id="1839081620">
          <w:marLeft w:val="1080"/>
          <w:marRight w:val="0"/>
          <w:marTop w:val="100"/>
          <w:marBottom w:val="0"/>
          <w:divBdr>
            <w:top w:val="none" w:sz="0" w:space="0" w:color="auto"/>
            <w:left w:val="none" w:sz="0" w:space="0" w:color="auto"/>
            <w:bottom w:val="none" w:sz="0" w:space="0" w:color="auto"/>
            <w:right w:val="none" w:sz="0" w:space="0" w:color="auto"/>
          </w:divBdr>
        </w:div>
        <w:div w:id="1252621650">
          <w:marLeft w:val="1800"/>
          <w:marRight w:val="0"/>
          <w:marTop w:val="100"/>
          <w:marBottom w:val="0"/>
          <w:divBdr>
            <w:top w:val="none" w:sz="0" w:space="0" w:color="auto"/>
            <w:left w:val="none" w:sz="0" w:space="0" w:color="auto"/>
            <w:bottom w:val="none" w:sz="0" w:space="0" w:color="auto"/>
            <w:right w:val="none" w:sz="0" w:space="0" w:color="auto"/>
          </w:divBdr>
        </w:div>
        <w:div w:id="365713434">
          <w:marLeft w:val="1800"/>
          <w:marRight w:val="0"/>
          <w:marTop w:val="100"/>
          <w:marBottom w:val="0"/>
          <w:divBdr>
            <w:top w:val="none" w:sz="0" w:space="0" w:color="auto"/>
            <w:left w:val="none" w:sz="0" w:space="0" w:color="auto"/>
            <w:bottom w:val="none" w:sz="0" w:space="0" w:color="auto"/>
            <w:right w:val="none" w:sz="0" w:space="0" w:color="auto"/>
          </w:divBdr>
        </w:div>
        <w:div w:id="1481535251">
          <w:marLeft w:val="1800"/>
          <w:marRight w:val="0"/>
          <w:marTop w:val="100"/>
          <w:marBottom w:val="0"/>
          <w:divBdr>
            <w:top w:val="none" w:sz="0" w:space="0" w:color="auto"/>
            <w:left w:val="none" w:sz="0" w:space="0" w:color="auto"/>
            <w:bottom w:val="none" w:sz="0" w:space="0" w:color="auto"/>
            <w:right w:val="none" w:sz="0" w:space="0" w:color="auto"/>
          </w:divBdr>
        </w:div>
        <w:div w:id="564340823">
          <w:marLeft w:val="1080"/>
          <w:marRight w:val="0"/>
          <w:marTop w:val="100"/>
          <w:marBottom w:val="0"/>
          <w:divBdr>
            <w:top w:val="none" w:sz="0" w:space="0" w:color="auto"/>
            <w:left w:val="none" w:sz="0" w:space="0" w:color="auto"/>
            <w:bottom w:val="none" w:sz="0" w:space="0" w:color="auto"/>
            <w:right w:val="none" w:sz="0" w:space="0" w:color="auto"/>
          </w:divBdr>
        </w:div>
        <w:div w:id="1846744284">
          <w:marLeft w:val="1800"/>
          <w:marRight w:val="0"/>
          <w:marTop w:val="100"/>
          <w:marBottom w:val="0"/>
          <w:divBdr>
            <w:top w:val="none" w:sz="0" w:space="0" w:color="auto"/>
            <w:left w:val="none" w:sz="0" w:space="0" w:color="auto"/>
            <w:bottom w:val="none" w:sz="0" w:space="0" w:color="auto"/>
            <w:right w:val="none" w:sz="0" w:space="0" w:color="auto"/>
          </w:divBdr>
        </w:div>
        <w:div w:id="214707945">
          <w:marLeft w:val="1800"/>
          <w:marRight w:val="0"/>
          <w:marTop w:val="100"/>
          <w:marBottom w:val="0"/>
          <w:divBdr>
            <w:top w:val="none" w:sz="0" w:space="0" w:color="auto"/>
            <w:left w:val="none" w:sz="0" w:space="0" w:color="auto"/>
            <w:bottom w:val="none" w:sz="0" w:space="0" w:color="auto"/>
            <w:right w:val="none" w:sz="0" w:space="0" w:color="auto"/>
          </w:divBdr>
        </w:div>
        <w:div w:id="236325960">
          <w:marLeft w:val="1800"/>
          <w:marRight w:val="0"/>
          <w:marTop w:val="100"/>
          <w:marBottom w:val="0"/>
          <w:divBdr>
            <w:top w:val="none" w:sz="0" w:space="0" w:color="auto"/>
            <w:left w:val="none" w:sz="0" w:space="0" w:color="auto"/>
            <w:bottom w:val="none" w:sz="0" w:space="0" w:color="auto"/>
            <w:right w:val="none" w:sz="0" w:space="0" w:color="auto"/>
          </w:divBdr>
        </w:div>
        <w:div w:id="321587071">
          <w:marLeft w:val="1080"/>
          <w:marRight w:val="0"/>
          <w:marTop w:val="100"/>
          <w:marBottom w:val="0"/>
          <w:divBdr>
            <w:top w:val="none" w:sz="0" w:space="0" w:color="auto"/>
            <w:left w:val="none" w:sz="0" w:space="0" w:color="auto"/>
            <w:bottom w:val="none" w:sz="0" w:space="0" w:color="auto"/>
            <w:right w:val="none" w:sz="0" w:space="0" w:color="auto"/>
          </w:divBdr>
        </w:div>
        <w:div w:id="83695381">
          <w:marLeft w:val="1800"/>
          <w:marRight w:val="0"/>
          <w:marTop w:val="100"/>
          <w:marBottom w:val="0"/>
          <w:divBdr>
            <w:top w:val="none" w:sz="0" w:space="0" w:color="auto"/>
            <w:left w:val="none" w:sz="0" w:space="0" w:color="auto"/>
            <w:bottom w:val="none" w:sz="0" w:space="0" w:color="auto"/>
            <w:right w:val="none" w:sz="0" w:space="0" w:color="auto"/>
          </w:divBdr>
        </w:div>
        <w:div w:id="712968881">
          <w:marLeft w:val="1800"/>
          <w:marRight w:val="0"/>
          <w:marTop w:val="100"/>
          <w:marBottom w:val="0"/>
          <w:divBdr>
            <w:top w:val="none" w:sz="0" w:space="0" w:color="auto"/>
            <w:left w:val="none" w:sz="0" w:space="0" w:color="auto"/>
            <w:bottom w:val="none" w:sz="0" w:space="0" w:color="auto"/>
            <w:right w:val="none" w:sz="0" w:space="0" w:color="auto"/>
          </w:divBdr>
        </w:div>
        <w:div w:id="2040692579">
          <w:marLeft w:val="1800"/>
          <w:marRight w:val="0"/>
          <w:marTop w:val="100"/>
          <w:marBottom w:val="0"/>
          <w:divBdr>
            <w:top w:val="none" w:sz="0" w:space="0" w:color="auto"/>
            <w:left w:val="none" w:sz="0" w:space="0" w:color="auto"/>
            <w:bottom w:val="none" w:sz="0" w:space="0" w:color="auto"/>
            <w:right w:val="none" w:sz="0" w:space="0" w:color="auto"/>
          </w:divBdr>
        </w:div>
        <w:div w:id="1659965363">
          <w:marLeft w:val="1800"/>
          <w:marRight w:val="0"/>
          <w:marTop w:val="100"/>
          <w:marBottom w:val="0"/>
          <w:divBdr>
            <w:top w:val="none" w:sz="0" w:space="0" w:color="auto"/>
            <w:left w:val="none" w:sz="0" w:space="0" w:color="auto"/>
            <w:bottom w:val="none" w:sz="0" w:space="0" w:color="auto"/>
            <w:right w:val="none" w:sz="0" w:space="0" w:color="auto"/>
          </w:divBdr>
        </w:div>
      </w:divsChild>
    </w:div>
    <w:div w:id="1337463285">
      <w:bodyDiv w:val="1"/>
      <w:marLeft w:val="0"/>
      <w:marRight w:val="0"/>
      <w:marTop w:val="0"/>
      <w:marBottom w:val="0"/>
      <w:divBdr>
        <w:top w:val="none" w:sz="0" w:space="0" w:color="auto"/>
        <w:left w:val="none" w:sz="0" w:space="0" w:color="auto"/>
        <w:bottom w:val="none" w:sz="0" w:space="0" w:color="auto"/>
        <w:right w:val="none" w:sz="0" w:space="0" w:color="auto"/>
      </w:divBdr>
    </w:div>
    <w:div w:id="1409306265">
      <w:bodyDiv w:val="1"/>
      <w:marLeft w:val="0"/>
      <w:marRight w:val="0"/>
      <w:marTop w:val="0"/>
      <w:marBottom w:val="0"/>
      <w:divBdr>
        <w:top w:val="none" w:sz="0" w:space="0" w:color="auto"/>
        <w:left w:val="none" w:sz="0" w:space="0" w:color="auto"/>
        <w:bottom w:val="none" w:sz="0" w:space="0" w:color="auto"/>
        <w:right w:val="none" w:sz="0" w:space="0" w:color="auto"/>
      </w:divBdr>
      <w:divsChild>
        <w:div w:id="866409316">
          <w:marLeft w:val="1080"/>
          <w:marRight w:val="0"/>
          <w:marTop w:val="100"/>
          <w:marBottom w:val="0"/>
          <w:divBdr>
            <w:top w:val="none" w:sz="0" w:space="0" w:color="auto"/>
            <w:left w:val="none" w:sz="0" w:space="0" w:color="auto"/>
            <w:bottom w:val="none" w:sz="0" w:space="0" w:color="auto"/>
            <w:right w:val="none" w:sz="0" w:space="0" w:color="auto"/>
          </w:divBdr>
        </w:div>
        <w:div w:id="888683203">
          <w:marLeft w:val="1080"/>
          <w:marRight w:val="0"/>
          <w:marTop w:val="100"/>
          <w:marBottom w:val="0"/>
          <w:divBdr>
            <w:top w:val="none" w:sz="0" w:space="0" w:color="auto"/>
            <w:left w:val="none" w:sz="0" w:space="0" w:color="auto"/>
            <w:bottom w:val="none" w:sz="0" w:space="0" w:color="auto"/>
            <w:right w:val="none" w:sz="0" w:space="0" w:color="auto"/>
          </w:divBdr>
        </w:div>
        <w:div w:id="24870563">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microsoft.com/office/2011/relationships/people" Target="people.xml"/><Relationship Id="rId4" Type="http://schemas.openxmlformats.org/officeDocument/2006/relationships/customXml" Target="../customXml/item4.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4F1210D4FAB94496D6472B848E97EE" ma:contentTypeVersion="8" ma:contentTypeDescription="Create a new document." ma:contentTypeScope="" ma:versionID="67e73682bf1ce5f4a50908c4779818c0">
  <xsd:schema xmlns:xsd="http://www.w3.org/2001/XMLSchema" xmlns:xs="http://www.w3.org/2001/XMLSchema" xmlns:p="http://schemas.microsoft.com/office/2006/metadata/properties" xmlns:ns2="5453a99f-10e8-46e4-b475-8e24ae4f16f7" xmlns:ns3="f4547586-e521-43e1-bf97-a4ad98808af4" targetNamespace="http://schemas.microsoft.com/office/2006/metadata/properties" ma:root="true" ma:fieldsID="40e81097c8dbec416f813e17621befeb" ns2:_="" ns3:_="">
    <xsd:import namespace="5453a99f-10e8-46e4-b475-8e24ae4f16f7"/>
    <xsd:import namespace="f4547586-e521-43e1-bf97-a4ad98808af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53a99f-10e8-46e4-b475-8e24ae4f16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547586-e521-43e1-bf97-a4ad98808af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98221-0A63-48A9-8314-D613ED3751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53a99f-10e8-46e4-b475-8e24ae4f16f7"/>
    <ds:schemaRef ds:uri="f4547586-e521-43e1-bf97-a4ad98808a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4E0211-9105-43CB-B3ED-BFE604C94038}">
  <ds:schemaRefs>
    <ds:schemaRef ds:uri="http://schemas.microsoft.com/sharepoint/v3/contenttype/forms"/>
  </ds:schemaRefs>
</ds:datastoreItem>
</file>

<file path=customXml/itemProps3.xml><?xml version="1.0" encoding="utf-8"?>
<ds:datastoreItem xmlns:ds="http://schemas.openxmlformats.org/officeDocument/2006/customXml" ds:itemID="{1F794188-9A02-4FA8-AF3A-8D80923320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EE2AAB-1042-4742-A997-D1F11C191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1783</Words>
  <Characters>10168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Ridge</dc:creator>
  <cp:keywords/>
  <dc:description/>
  <cp:lastModifiedBy>Nadja Leuenberger</cp:lastModifiedBy>
  <cp:revision>2</cp:revision>
  <cp:lastPrinted>2019-04-02T08:29:00Z</cp:lastPrinted>
  <dcterms:created xsi:type="dcterms:W3CDTF">2020-03-30T06:47:00Z</dcterms:created>
  <dcterms:modified xsi:type="dcterms:W3CDTF">2020-03-30T06:47:00Z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0x010100C74F1210D4FAB94496D6472B848E97EE</vt:lpwstr>
  </property>
</Properties>
</file>